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4F35" w:rsidRPr="008236AD" w:rsidRDefault="00B84F35" w:rsidP="00B84F35">
      <w:pPr>
        <w:ind w:left="0" w:firstLine="0"/>
        <w:outlineLvl w:val="0"/>
        <w:rPr>
          <w:rFonts w:ascii="Arial" w:eastAsia="Times New Roman" w:hAnsi="Arial" w:cs="Arial"/>
          <w:b/>
          <w:bCs/>
          <w:kern w:val="36"/>
          <w:sz w:val="24"/>
          <w:szCs w:val="24"/>
          <w:lang w:eastAsia="es-ES"/>
        </w:rPr>
      </w:pPr>
      <w:bookmarkStart w:id="0" w:name="_GoBack"/>
      <w:bookmarkEnd w:id="0"/>
    </w:p>
    <w:p w:rsidR="00B84F35" w:rsidRPr="008236AD" w:rsidRDefault="00B84F35" w:rsidP="00B84F35">
      <w:pPr>
        <w:ind w:left="0" w:firstLine="0"/>
        <w:outlineLvl w:val="0"/>
        <w:rPr>
          <w:rFonts w:ascii="Arial" w:eastAsia="Times New Roman" w:hAnsi="Arial" w:cs="Arial"/>
          <w:b/>
          <w:bCs/>
          <w:color w:val="0000FF"/>
          <w:kern w:val="36"/>
          <w:sz w:val="24"/>
          <w:szCs w:val="24"/>
          <w:lang w:eastAsia="es-ES"/>
        </w:rPr>
      </w:pPr>
      <w:r w:rsidRPr="008236AD">
        <w:rPr>
          <w:rFonts w:ascii="Arial" w:eastAsia="Times New Roman" w:hAnsi="Arial" w:cs="Arial"/>
          <w:b/>
          <w:bCs/>
          <w:color w:val="0000FF"/>
          <w:kern w:val="36"/>
          <w:sz w:val="24"/>
          <w:szCs w:val="24"/>
          <w:lang w:eastAsia="es-ES"/>
        </w:rPr>
        <w:t>OBJET DIRECT ET INDIRECT</w:t>
      </w:r>
      <w:r w:rsidR="002F1505">
        <w:rPr>
          <w:rFonts w:ascii="Arial" w:eastAsia="Times New Roman" w:hAnsi="Arial" w:cs="Arial"/>
          <w:b/>
          <w:bCs/>
          <w:color w:val="0000FF"/>
          <w:kern w:val="36"/>
          <w:sz w:val="24"/>
          <w:szCs w:val="24"/>
          <w:lang w:eastAsia="es-ES"/>
        </w:rPr>
        <w:t xml:space="preserve"> – qq.</w:t>
      </w:r>
      <w:r w:rsidR="00905D05">
        <w:rPr>
          <w:rFonts w:ascii="Arial" w:eastAsia="Times New Roman" w:hAnsi="Arial" w:cs="Arial"/>
          <w:b/>
          <w:bCs/>
          <w:color w:val="0000FF"/>
          <w:kern w:val="36"/>
          <w:sz w:val="24"/>
          <w:szCs w:val="24"/>
          <w:lang w:eastAsia="es-ES"/>
        </w:rPr>
        <w:t>ch = chose</w:t>
      </w:r>
      <w:r w:rsidR="002F1505">
        <w:rPr>
          <w:rFonts w:ascii="Arial" w:eastAsia="Times New Roman" w:hAnsi="Arial" w:cs="Arial"/>
          <w:b/>
          <w:bCs/>
          <w:color w:val="0000FF"/>
          <w:kern w:val="36"/>
          <w:sz w:val="24"/>
          <w:szCs w:val="24"/>
          <w:lang w:eastAsia="es-ES"/>
        </w:rPr>
        <w:t xml:space="preserve"> / </w:t>
      </w:r>
      <w:proofErr w:type="spellStart"/>
      <w:r w:rsidR="002F1505">
        <w:rPr>
          <w:rFonts w:ascii="Arial" w:eastAsia="Times New Roman" w:hAnsi="Arial" w:cs="Arial"/>
          <w:b/>
          <w:bCs/>
          <w:color w:val="0000FF"/>
          <w:kern w:val="36"/>
          <w:sz w:val="24"/>
          <w:szCs w:val="24"/>
          <w:lang w:eastAsia="es-ES"/>
        </w:rPr>
        <w:t>qq’un</w:t>
      </w:r>
      <w:proofErr w:type="spellEnd"/>
      <w:r w:rsidR="002F1505">
        <w:rPr>
          <w:rFonts w:ascii="Arial" w:eastAsia="Times New Roman" w:hAnsi="Arial" w:cs="Arial"/>
          <w:b/>
          <w:bCs/>
          <w:color w:val="0000FF"/>
          <w:kern w:val="36"/>
          <w:sz w:val="24"/>
          <w:szCs w:val="24"/>
          <w:lang w:eastAsia="es-ES"/>
        </w:rPr>
        <w:t xml:space="preserve"> = personne(s)</w:t>
      </w:r>
    </w:p>
    <w:p w:rsidR="00B84F35" w:rsidRPr="008236AD" w:rsidRDefault="00EC6C7C" w:rsidP="0070158F">
      <w:pPr>
        <w:ind w:left="0" w:right="-143" w:firstLine="0"/>
        <w:outlineLvl w:val="0"/>
        <w:rPr>
          <w:rFonts w:ascii="Arial" w:eastAsia="Times New Roman" w:hAnsi="Arial" w:cs="Arial"/>
          <w:b/>
          <w:bCs/>
          <w:kern w:val="36"/>
          <w:sz w:val="24"/>
          <w:szCs w:val="24"/>
          <w:lang w:eastAsia="es-ES"/>
        </w:rPr>
      </w:pPr>
      <w:r w:rsidRPr="008236AD">
        <w:rPr>
          <w:rFonts w:ascii="Arial" w:eastAsia="Times New Roman" w:hAnsi="Arial" w:cs="Arial"/>
          <w:b/>
          <w:bCs/>
          <w:kern w:val="36"/>
          <w:sz w:val="24"/>
          <w:szCs w:val="24"/>
          <w:lang w:eastAsia="es-ES"/>
        </w:rPr>
        <w:t xml:space="preserve">En français </w:t>
      </w:r>
      <w:r w:rsidRPr="00F83AFD">
        <w:rPr>
          <w:rFonts w:ascii="Arial" w:eastAsia="Times New Roman" w:hAnsi="Arial" w:cs="Arial"/>
          <w:b/>
          <w:bCs/>
          <w:kern w:val="36"/>
          <w:sz w:val="24"/>
          <w:szCs w:val="24"/>
          <w:u w:val="single"/>
          <w:lang w:eastAsia="es-ES"/>
        </w:rPr>
        <w:t>l’objet direct</w:t>
      </w:r>
      <w:r w:rsidRPr="008236AD">
        <w:rPr>
          <w:rFonts w:ascii="Arial" w:eastAsia="Times New Roman" w:hAnsi="Arial" w:cs="Arial"/>
          <w:b/>
          <w:bCs/>
          <w:kern w:val="36"/>
          <w:sz w:val="24"/>
          <w:szCs w:val="24"/>
          <w:lang w:eastAsia="es-ES"/>
        </w:rPr>
        <w:t xml:space="preserve"> est relié au</w:t>
      </w:r>
      <w:r w:rsidR="00F41764">
        <w:rPr>
          <w:rFonts w:ascii="Arial" w:eastAsia="Times New Roman" w:hAnsi="Arial" w:cs="Arial"/>
          <w:b/>
          <w:bCs/>
          <w:kern w:val="36"/>
          <w:sz w:val="24"/>
          <w:szCs w:val="24"/>
          <w:lang w:eastAsia="es-ES"/>
        </w:rPr>
        <w:t xml:space="preserve"> verbe </w:t>
      </w:r>
      <w:r w:rsidR="00F41764" w:rsidRPr="00F83AFD">
        <w:rPr>
          <w:rFonts w:ascii="Arial" w:eastAsia="Times New Roman" w:hAnsi="Arial" w:cs="Arial"/>
          <w:b/>
          <w:bCs/>
          <w:kern w:val="36"/>
          <w:sz w:val="24"/>
          <w:szCs w:val="24"/>
          <w:u w:val="single"/>
          <w:lang w:eastAsia="es-ES"/>
        </w:rPr>
        <w:t>sans préposition</w:t>
      </w:r>
      <w:r w:rsidR="00F41764">
        <w:rPr>
          <w:rFonts w:ascii="Arial" w:eastAsia="Times New Roman" w:hAnsi="Arial" w:cs="Arial"/>
          <w:b/>
          <w:bCs/>
          <w:kern w:val="36"/>
          <w:sz w:val="24"/>
          <w:szCs w:val="24"/>
          <w:lang w:eastAsia="es-ES"/>
        </w:rPr>
        <w:t>, tandis</w:t>
      </w:r>
      <w:r w:rsidRPr="008236AD">
        <w:rPr>
          <w:rFonts w:ascii="Arial" w:eastAsia="Times New Roman" w:hAnsi="Arial" w:cs="Arial"/>
          <w:b/>
          <w:bCs/>
          <w:kern w:val="36"/>
          <w:sz w:val="24"/>
          <w:szCs w:val="24"/>
          <w:lang w:eastAsia="es-ES"/>
        </w:rPr>
        <w:t xml:space="preserve"> que l’objet indirect est relié à travers une préposition (à, </w:t>
      </w:r>
      <w:r w:rsidR="008236AD">
        <w:rPr>
          <w:rFonts w:ascii="Arial" w:eastAsia="Times New Roman" w:hAnsi="Arial" w:cs="Arial"/>
          <w:b/>
          <w:bCs/>
          <w:kern w:val="36"/>
          <w:sz w:val="24"/>
          <w:szCs w:val="24"/>
          <w:lang w:eastAsia="es-ES"/>
        </w:rPr>
        <w:t xml:space="preserve">avec, </w:t>
      </w:r>
      <w:r w:rsidRPr="008236AD">
        <w:rPr>
          <w:rFonts w:ascii="Arial" w:eastAsia="Times New Roman" w:hAnsi="Arial" w:cs="Arial"/>
          <w:b/>
          <w:bCs/>
          <w:kern w:val="36"/>
          <w:sz w:val="24"/>
          <w:szCs w:val="24"/>
          <w:lang w:eastAsia="es-ES"/>
        </w:rPr>
        <w:t>de</w:t>
      </w:r>
      <w:r w:rsidR="0070158F">
        <w:rPr>
          <w:rFonts w:ascii="Arial" w:eastAsia="Times New Roman" w:hAnsi="Arial" w:cs="Arial"/>
          <w:b/>
          <w:bCs/>
          <w:kern w:val="36"/>
          <w:sz w:val="24"/>
          <w:szCs w:val="24"/>
          <w:lang w:eastAsia="es-ES"/>
        </w:rPr>
        <w:t>, contre, pour</w:t>
      </w:r>
      <w:r w:rsidRPr="008236AD">
        <w:rPr>
          <w:rFonts w:ascii="Arial" w:eastAsia="Times New Roman" w:hAnsi="Arial" w:cs="Arial"/>
          <w:b/>
          <w:bCs/>
          <w:kern w:val="36"/>
          <w:sz w:val="24"/>
          <w:szCs w:val="24"/>
          <w:lang w:eastAsia="es-ES"/>
        </w:rPr>
        <w:t>)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322"/>
        <w:gridCol w:w="4322"/>
      </w:tblGrid>
      <w:tr w:rsidR="00EC6C7C" w:rsidRPr="008236AD" w:rsidTr="00EC6C7C">
        <w:tc>
          <w:tcPr>
            <w:tcW w:w="4322" w:type="dxa"/>
          </w:tcPr>
          <w:p w:rsidR="00EC6C7C" w:rsidRPr="008236AD" w:rsidRDefault="00EC6C7C" w:rsidP="00B84F35">
            <w:pPr>
              <w:ind w:left="0" w:firstLine="0"/>
              <w:outlineLvl w:val="0"/>
              <w:rPr>
                <w:rFonts w:ascii="Arial" w:eastAsia="Times New Roman" w:hAnsi="Arial" w:cs="Arial"/>
                <w:b/>
                <w:bCs/>
                <w:kern w:val="36"/>
                <w:sz w:val="24"/>
                <w:szCs w:val="24"/>
                <w:lang w:eastAsia="es-ES"/>
              </w:rPr>
            </w:pPr>
            <w:r w:rsidRPr="008236AD">
              <w:rPr>
                <w:rFonts w:ascii="Arial" w:eastAsia="Times New Roman" w:hAnsi="Arial" w:cs="Arial"/>
                <w:b/>
                <w:bCs/>
                <w:kern w:val="36"/>
                <w:sz w:val="24"/>
                <w:szCs w:val="24"/>
                <w:lang w:eastAsia="es-ES"/>
              </w:rPr>
              <w:t>verbes avec objet direct</w:t>
            </w:r>
          </w:p>
        </w:tc>
        <w:tc>
          <w:tcPr>
            <w:tcW w:w="4322" w:type="dxa"/>
          </w:tcPr>
          <w:p w:rsidR="00EC6C7C" w:rsidRPr="008236AD" w:rsidRDefault="00EC6C7C" w:rsidP="00B84F35">
            <w:pPr>
              <w:ind w:left="0" w:firstLine="0"/>
              <w:outlineLvl w:val="0"/>
              <w:rPr>
                <w:rFonts w:ascii="Arial" w:eastAsia="Times New Roman" w:hAnsi="Arial" w:cs="Arial"/>
                <w:b/>
                <w:bCs/>
                <w:kern w:val="36"/>
                <w:sz w:val="24"/>
                <w:szCs w:val="24"/>
                <w:lang w:eastAsia="es-ES"/>
              </w:rPr>
            </w:pPr>
            <w:r w:rsidRPr="008236AD">
              <w:rPr>
                <w:rFonts w:ascii="Arial" w:eastAsia="Times New Roman" w:hAnsi="Arial" w:cs="Arial"/>
                <w:b/>
                <w:bCs/>
                <w:kern w:val="36"/>
                <w:sz w:val="24"/>
                <w:szCs w:val="24"/>
                <w:lang w:eastAsia="es-ES"/>
              </w:rPr>
              <w:t>verbes avec objet indirect</w:t>
            </w:r>
          </w:p>
        </w:tc>
      </w:tr>
      <w:tr w:rsidR="004E703B" w:rsidRPr="008236AD" w:rsidTr="004E703B">
        <w:tc>
          <w:tcPr>
            <w:tcW w:w="4322" w:type="dxa"/>
          </w:tcPr>
          <w:p w:rsidR="004E703B" w:rsidRPr="00D2311D" w:rsidRDefault="004E703B" w:rsidP="00B84F35">
            <w:pPr>
              <w:ind w:left="0" w:firstLine="0"/>
              <w:outlineLvl w:val="0"/>
              <w:rPr>
                <w:rFonts w:ascii="Arial" w:eastAsia="Times New Roman" w:hAnsi="Arial" w:cs="Arial"/>
                <w:bCs/>
                <w:kern w:val="36"/>
                <w:sz w:val="24"/>
                <w:szCs w:val="24"/>
                <w:lang w:eastAsia="es-ES"/>
              </w:rPr>
            </w:pPr>
            <w:r w:rsidRPr="00D2311D">
              <w:rPr>
                <w:rFonts w:ascii="Arial" w:eastAsia="Times New Roman" w:hAnsi="Arial" w:cs="Arial"/>
                <w:bCs/>
                <w:kern w:val="36"/>
                <w:sz w:val="24"/>
                <w:szCs w:val="24"/>
                <w:lang w:eastAsia="es-ES"/>
              </w:rPr>
              <w:t xml:space="preserve">aider </w:t>
            </w:r>
            <w:proofErr w:type="spellStart"/>
            <w:r w:rsidRPr="00D2311D">
              <w:rPr>
                <w:rFonts w:ascii="Arial" w:eastAsia="Times New Roman" w:hAnsi="Arial" w:cs="Arial"/>
                <w:bCs/>
                <w:kern w:val="36"/>
                <w:sz w:val="24"/>
                <w:szCs w:val="24"/>
                <w:lang w:eastAsia="es-ES"/>
              </w:rPr>
              <w:t>qq’un</w:t>
            </w:r>
            <w:proofErr w:type="spellEnd"/>
          </w:p>
        </w:tc>
        <w:tc>
          <w:tcPr>
            <w:tcW w:w="4322" w:type="dxa"/>
          </w:tcPr>
          <w:p w:rsidR="004E703B" w:rsidRPr="00D2311D" w:rsidRDefault="004E703B" w:rsidP="00EC6C7C">
            <w:pPr>
              <w:ind w:left="0" w:firstLine="0"/>
              <w:outlineLvl w:val="0"/>
              <w:rPr>
                <w:rFonts w:ascii="Arial" w:eastAsia="Times New Roman" w:hAnsi="Arial" w:cs="Arial"/>
                <w:bCs/>
                <w:kern w:val="36"/>
                <w:sz w:val="24"/>
                <w:szCs w:val="24"/>
                <w:lang w:eastAsia="es-ES"/>
              </w:rPr>
            </w:pPr>
          </w:p>
        </w:tc>
      </w:tr>
      <w:tr w:rsidR="008236AD" w:rsidRPr="008236AD" w:rsidTr="004E703B">
        <w:tc>
          <w:tcPr>
            <w:tcW w:w="4322" w:type="dxa"/>
          </w:tcPr>
          <w:p w:rsidR="008236AD" w:rsidRPr="00D2311D" w:rsidRDefault="008236AD" w:rsidP="00B84F35">
            <w:pPr>
              <w:ind w:left="0" w:firstLine="0"/>
              <w:outlineLvl w:val="0"/>
              <w:rPr>
                <w:rFonts w:ascii="Arial" w:eastAsia="Times New Roman" w:hAnsi="Arial" w:cs="Arial"/>
                <w:bCs/>
                <w:kern w:val="36"/>
                <w:sz w:val="24"/>
                <w:szCs w:val="24"/>
                <w:lang w:eastAsia="es-ES"/>
              </w:rPr>
            </w:pPr>
            <w:r w:rsidRPr="00D2311D">
              <w:rPr>
                <w:rFonts w:ascii="Arial" w:eastAsia="Times New Roman" w:hAnsi="Arial" w:cs="Arial"/>
                <w:bCs/>
                <w:kern w:val="36"/>
                <w:sz w:val="24"/>
                <w:szCs w:val="24"/>
                <w:lang w:eastAsia="es-ES"/>
              </w:rPr>
              <w:t xml:space="preserve">aimer </w:t>
            </w:r>
            <w:proofErr w:type="spellStart"/>
            <w:r w:rsidRPr="00D2311D">
              <w:rPr>
                <w:rFonts w:ascii="Arial" w:eastAsia="Times New Roman" w:hAnsi="Arial" w:cs="Arial"/>
                <w:bCs/>
                <w:kern w:val="36"/>
                <w:sz w:val="24"/>
                <w:szCs w:val="24"/>
                <w:lang w:eastAsia="es-ES"/>
              </w:rPr>
              <w:t>qq’un</w:t>
            </w:r>
            <w:proofErr w:type="spellEnd"/>
          </w:p>
        </w:tc>
        <w:tc>
          <w:tcPr>
            <w:tcW w:w="4322" w:type="dxa"/>
          </w:tcPr>
          <w:p w:rsidR="008236AD" w:rsidRPr="00D2311D" w:rsidRDefault="008236AD" w:rsidP="00EC6C7C">
            <w:pPr>
              <w:ind w:left="0" w:firstLine="0"/>
              <w:outlineLvl w:val="0"/>
              <w:rPr>
                <w:rFonts w:ascii="Arial" w:eastAsia="Times New Roman" w:hAnsi="Arial" w:cs="Arial"/>
                <w:bCs/>
                <w:kern w:val="36"/>
                <w:sz w:val="24"/>
                <w:szCs w:val="24"/>
                <w:lang w:eastAsia="es-ES"/>
              </w:rPr>
            </w:pPr>
          </w:p>
        </w:tc>
      </w:tr>
      <w:tr w:rsidR="004E703B" w:rsidRPr="008236AD" w:rsidTr="004E703B">
        <w:tc>
          <w:tcPr>
            <w:tcW w:w="4322" w:type="dxa"/>
          </w:tcPr>
          <w:p w:rsidR="004E703B" w:rsidRPr="00D2311D" w:rsidRDefault="004E703B" w:rsidP="00B84F35">
            <w:pPr>
              <w:ind w:left="0" w:firstLine="0"/>
              <w:outlineLvl w:val="0"/>
              <w:rPr>
                <w:rFonts w:ascii="Arial" w:eastAsia="Times New Roman" w:hAnsi="Arial" w:cs="Arial"/>
                <w:bCs/>
                <w:kern w:val="36"/>
                <w:sz w:val="24"/>
                <w:szCs w:val="24"/>
                <w:lang w:eastAsia="es-ES"/>
              </w:rPr>
            </w:pPr>
            <w:r w:rsidRPr="00D2311D">
              <w:rPr>
                <w:rFonts w:ascii="Arial" w:eastAsia="Times New Roman" w:hAnsi="Arial" w:cs="Arial"/>
                <w:bCs/>
                <w:kern w:val="36"/>
                <w:sz w:val="24"/>
                <w:szCs w:val="24"/>
                <w:lang w:eastAsia="es-ES"/>
              </w:rPr>
              <w:t xml:space="preserve">appeler </w:t>
            </w:r>
            <w:proofErr w:type="spellStart"/>
            <w:r w:rsidRPr="00D2311D">
              <w:rPr>
                <w:rFonts w:ascii="Arial" w:eastAsia="Times New Roman" w:hAnsi="Arial" w:cs="Arial"/>
                <w:bCs/>
                <w:kern w:val="36"/>
                <w:sz w:val="24"/>
                <w:szCs w:val="24"/>
                <w:lang w:eastAsia="es-ES"/>
              </w:rPr>
              <w:t>qq’un</w:t>
            </w:r>
            <w:proofErr w:type="spellEnd"/>
          </w:p>
        </w:tc>
        <w:tc>
          <w:tcPr>
            <w:tcW w:w="4322" w:type="dxa"/>
          </w:tcPr>
          <w:p w:rsidR="004E703B" w:rsidRPr="00D2311D" w:rsidRDefault="002F1505" w:rsidP="00EC6C7C">
            <w:pPr>
              <w:ind w:left="0" w:firstLine="0"/>
              <w:outlineLvl w:val="0"/>
              <w:rPr>
                <w:rFonts w:ascii="Arial" w:eastAsia="Times New Roman" w:hAnsi="Arial" w:cs="Arial"/>
                <w:bCs/>
                <w:kern w:val="36"/>
                <w:sz w:val="24"/>
                <w:szCs w:val="24"/>
                <w:lang w:eastAsia="es-ES"/>
              </w:rPr>
            </w:pPr>
            <w:r>
              <w:rPr>
                <w:rFonts w:ascii="Arial" w:eastAsia="Times New Roman" w:hAnsi="Arial" w:cs="Arial"/>
                <w:bCs/>
                <w:kern w:val="36"/>
                <w:sz w:val="24"/>
                <w:szCs w:val="24"/>
                <w:lang w:eastAsia="es-ES"/>
              </w:rPr>
              <w:t xml:space="preserve">s’adresser à </w:t>
            </w:r>
            <w:proofErr w:type="spellStart"/>
            <w:r>
              <w:rPr>
                <w:rFonts w:ascii="Arial" w:eastAsia="Times New Roman" w:hAnsi="Arial" w:cs="Arial"/>
                <w:bCs/>
                <w:kern w:val="36"/>
                <w:sz w:val="24"/>
                <w:szCs w:val="24"/>
                <w:lang w:eastAsia="es-ES"/>
              </w:rPr>
              <w:t>qq’un</w:t>
            </w:r>
            <w:proofErr w:type="spellEnd"/>
          </w:p>
        </w:tc>
      </w:tr>
      <w:tr w:rsidR="00E94B1A" w:rsidRPr="008236AD" w:rsidTr="004E703B">
        <w:tc>
          <w:tcPr>
            <w:tcW w:w="4322" w:type="dxa"/>
          </w:tcPr>
          <w:p w:rsidR="00E94B1A" w:rsidRPr="00E94B1A" w:rsidRDefault="00E94B1A" w:rsidP="00B84F35">
            <w:pPr>
              <w:ind w:left="0" w:firstLine="0"/>
              <w:outlineLvl w:val="0"/>
              <w:rPr>
                <w:rFonts w:ascii="Arial" w:eastAsia="Times New Roman" w:hAnsi="Arial" w:cs="Arial"/>
                <w:b/>
                <w:bCs/>
                <w:kern w:val="36"/>
                <w:sz w:val="24"/>
                <w:szCs w:val="24"/>
                <w:lang w:eastAsia="es-ES"/>
              </w:rPr>
            </w:pPr>
            <w:r w:rsidRPr="00E94B1A">
              <w:rPr>
                <w:rFonts w:ascii="Arial" w:eastAsia="Times New Roman" w:hAnsi="Arial" w:cs="Arial"/>
                <w:b/>
                <w:bCs/>
                <w:kern w:val="36"/>
                <w:sz w:val="24"/>
                <w:szCs w:val="24"/>
                <w:lang w:eastAsia="es-ES"/>
              </w:rPr>
              <w:t>attendre qq’un/qq.ch</w:t>
            </w:r>
          </w:p>
        </w:tc>
        <w:tc>
          <w:tcPr>
            <w:tcW w:w="4322" w:type="dxa"/>
          </w:tcPr>
          <w:p w:rsidR="00E94B1A" w:rsidRPr="00E94B1A" w:rsidRDefault="00E94B1A" w:rsidP="00EC6C7C">
            <w:pPr>
              <w:ind w:left="0" w:firstLine="0"/>
              <w:outlineLvl w:val="0"/>
              <w:rPr>
                <w:rFonts w:ascii="Arial" w:eastAsia="Times New Roman" w:hAnsi="Arial" w:cs="Arial"/>
                <w:b/>
                <w:bCs/>
                <w:kern w:val="36"/>
                <w:sz w:val="24"/>
                <w:szCs w:val="24"/>
                <w:lang w:eastAsia="es-ES"/>
              </w:rPr>
            </w:pPr>
            <w:r w:rsidRPr="00E94B1A">
              <w:rPr>
                <w:rFonts w:ascii="Arial" w:eastAsia="Times New Roman" w:hAnsi="Arial" w:cs="Arial"/>
                <w:b/>
                <w:bCs/>
                <w:kern w:val="36"/>
                <w:sz w:val="24"/>
                <w:szCs w:val="24"/>
                <w:lang w:eastAsia="es-ES"/>
              </w:rPr>
              <w:t xml:space="preserve">attendre (qq.ch) de </w:t>
            </w:r>
            <w:proofErr w:type="spellStart"/>
            <w:r w:rsidRPr="00E94B1A">
              <w:rPr>
                <w:rFonts w:ascii="Arial" w:eastAsia="Times New Roman" w:hAnsi="Arial" w:cs="Arial"/>
                <w:b/>
                <w:bCs/>
                <w:kern w:val="36"/>
                <w:sz w:val="24"/>
                <w:szCs w:val="24"/>
                <w:lang w:eastAsia="es-ES"/>
              </w:rPr>
              <w:t>qq’un</w:t>
            </w:r>
            <w:proofErr w:type="spellEnd"/>
          </w:p>
        </w:tc>
      </w:tr>
      <w:tr w:rsidR="007B75A9" w:rsidRPr="008236AD" w:rsidTr="004E703B">
        <w:tc>
          <w:tcPr>
            <w:tcW w:w="4322" w:type="dxa"/>
          </w:tcPr>
          <w:p w:rsidR="007B75A9" w:rsidRDefault="007B75A9" w:rsidP="00B84F35">
            <w:pPr>
              <w:ind w:left="0" w:firstLine="0"/>
              <w:outlineLvl w:val="0"/>
              <w:rPr>
                <w:rFonts w:ascii="Arial" w:eastAsia="Times New Roman" w:hAnsi="Arial" w:cs="Arial"/>
                <w:bCs/>
                <w:kern w:val="36"/>
                <w:sz w:val="24"/>
                <w:szCs w:val="24"/>
                <w:lang w:eastAsia="es-ES"/>
              </w:rPr>
            </w:pPr>
            <w:r>
              <w:rPr>
                <w:rFonts w:ascii="Arial" w:eastAsia="Times New Roman" w:hAnsi="Arial" w:cs="Arial"/>
                <w:bCs/>
                <w:kern w:val="36"/>
                <w:sz w:val="24"/>
                <w:szCs w:val="24"/>
                <w:lang w:eastAsia="es-ES"/>
              </w:rPr>
              <w:t xml:space="preserve">blesser </w:t>
            </w:r>
            <w:proofErr w:type="spellStart"/>
            <w:r>
              <w:rPr>
                <w:rFonts w:ascii="Arial" w:eastAsia="Times New Roman" w:hAnsi="Arial" w:cs="Arial"/>
                <w:bCs/>
                <w:kern w:val="36"/>
                <w:sz w:val="24"/>
                <w:szCs w:val="24"/>
                <w:lang w:eastAsia="es-ES"/>
              </w:rPr>
              <w:t>qq’un</w:t>
            </w:r>
            <w:proofErr w:type="spellEnd"/>
          </w:p>
        </w:tc>
        <w:tc>
          <w:tcPr>
            <w:tcW w:w="4322" w:type="dxa"/>
          </w:tcPr>
          <w:p w:rsidR="007B75A9" w:rsidRPr="00E94B1A" w:rsidRDefault="007B75A9" w:rsidP="00EC6C7C">
            <w:pPr>
              <w:ind w:left="0" w:firstLine="0"/>
              <w:outlineLvl w:val="0"/>
              <w:rPr>
                <w:rFonts w:ascii="Arial" w:eastAsia="Times New Roman" w:hAnsi="Arial" w:cs="Arial"/>
                <w:b/>
                <w:bCs/>
                <w:kern w:val="36"/>
                <w:sz w:val="24"/>
                <w:szCs w:val="24"/>
                <w:lang w:eastAsia="es-ES"/>
              </w:rPr>
            </w:pPr>
          </w:p>
        </w:tc>
      </w:tr>
      <w:tr w:rsidR="00515256" w:rsidRPr="008236AD" w:rsidTr="004E703B">
        <w:tc>
          <w:tcPr>
            <w:tcW w:w="4322" w:type="dxa"/>
          </w:tcPr>
          <w:p w:rsidR="00515256" w:rsidRPr="00E94B1A" w:rsidRDefault="00515256" w:rsidP="00B84F35">
            <w:pPr>
              <w:ind w:left="0" w:firstLine="0"/>
              <w:outlineLvl w:val="0"/>
              <w:rPr>
                <w:rFonts w:ascii="Arial" w:eastAsia="Times New Roman" w:hAnsi="Arial" w:cs="Arial"/>
                <w:bCs/>
                <w:kern w:val="36"/>
                <w:sz w:val="24"/>
                <w:szCs w:val="24"/>
                <w:lang w:eastAsia="es-ES"/>
              </w:rPr>
            </w:pPr>
            <w:r>
              <w:rPr>
                <w:rFonts w:ascii="Arial" w:eastAsia="Times New Roman" w:hAnsi="Arial" w:cs="Arial"/>
                <w:bCs/>
                <w:kern w:val="36"/>
                <w:sz w:val="24"/>
                <w:szCs w:val="24"/>
                <w:lang w:eastAsia="es-ES"/>
              </w:rPr>
              <w:t>chercher qq’un/qq.ch</w:t>
            </w:r>
          </w:p>
        </w:tc>
        <w:tc>
          <w:tcPr>
            <w:tcW w:w="4322" w:type="dxa"/>
          </w:tcPr>
          <w:p w:rsidR="00515256" w:rsidRPr="00E94B1A" w:rsidRDefault="00515256" w:rsidP="00EC6C7C">
            <w:pPr>
              <w:ind w:left="0" w:firstLine="0"/>
              <w:outlineLvl w:val="0"/>
              <w:rPr>
                <w:rFonts w:ascii="Arial" w:eastAsia="Times New Roman" w:hAnsi="Arial" w:cs="Arial"/>
                <w:b/>
                <w:bCs/>
                <w:kern w:val="36"/>
                <w:sz w:val="24"/>
                <w:szCs w:val="24"/>
                <w:lang w:eastAsia="es-ES"/>
              </w:rPr>
            </w:pPr>
          </w:p>
        </w:tc>
      </w:tr>
      <w:tr w:rsidR="00E94B1A" w:rsidRPr="008236AD" w:rsidTr="004E703B">
        <w:tc>
          <w:tcPr>
            <w:tcW w:w="4322" w:type="dxa"/>
          </w:tcPr>
          <w:p w:rsidR="00E94B1A" w:rsidRPr="00E94B1A" w:rsidRDefault="00E94B1A" w:rsidP="00B84F35">
            <w:pPr>
              <w:ind w:left="0" w:firstLine="0"/>
              <w:outlineLvl w:val="0"/>
              <w:rPr>
                <w:rFonts w:ascii="Arial" w:eastAsia="Times New Roman" w:hAnsi="Arial" w:cs="Arial"/>
                <w:bCs/>
                <w:kern w:val="36"/>
                <w:sz w:val="24"/>
                <w:szCs w:val="24"/>
                <w:lang w:eastAsia="es-ES"/>
              </w:rPr>
            </w:pPr>
            <w:r w:rsidRPr="00E94B1A">
              <w:rPr>
                <w:rFonts w:ascii="Arial" w:eastAsia="Times New Roman" w:hAnsi="Arial" w:cs="Arial"/>
                <w:bCs/>
                <w:kern w:val="36"/>
                <w:sz w:val="24"/>
                <w:szCs w:val="24"/>
                <w:lang w:eastAsia="es-ES"/>
              </w:rPr>
              <w:t>comprendre qq’un/qq.ch</w:t>
            </w:r>
          </w:p>
        </w:tc>
        <w:tc>
          <w:tcPr>
            <w:tcW w:w="4322" w:type="dxa"/>
          </w:tcPr>
          <w:p w:rsidR="00E94B1A" w:rsidRPr="00E94B1A" w:rsidRDefault="00E94B1A" w:rsidP="00EC6C7C">
            <w:pPr>
              <w:ind w:left="0" w:firstLine="0"/>
              <w:outlineLvl w:val="0"/>
              <w:rPr>
                <w:rFonts w:ascii="Arial" w:eastAsia="Times New Roman" w:hAnsi="Arial" w:cs="Arial"/>
                <w:b/>
                <w:bCs/>
                <w:kern w:val="36"/>
                <w:sz w:val="24"/>
                <w:szCs w:val="24"/>
                <w:lang w:eastAsia="es-ES"/>
              </w:rPr>
            </w:pPr>
          </w:p>
        </w:tc>
      </w:tr>
      <w:tr w:rsidR="00E94B1A" w:rsidRPr="008236AD" w:rsidTr="004E703B">
        <w:tc>
          <w:tcPr>
            <w:tcW w:w="4322" w:type="dxa"/>
          </w:tcPr>
          <w:p w:rsidR="00E94B1A" w:rsidRPr="00E94B1A" w:rsidRDefault="00E94B1A" w:rsidP="00E94B1A">
            <w:pPr>
              <w:ind w:left="0" w:firstLine="0"/>
              <w:outlineLvl w:val="0"/>
              <w:rPr>
                <w:rFonts w:ascii="Arial" w:eastAsia="Times New Roman" w:hAnsi="Arial" w:cs="Arial"/>
                <w:b/>
                <w:bCs/>
                <w:kern w:val="36"/>
                <w:sz w:val="24"/>
                <w:szCs w:val="24"/>
                <w:lang w:eastAsia="es-ES"/>
              </w:rPr>
            </w:pPr>
            <w:r w:rsidRPr="00E94B1A">
              <w:rPr>
                <w:rFonts w:ascii="Arial" w:eastAsia="Times New Roman" w:hAnsi="Arial" w:cs="Arial"/>
                <w:b/>
                <w:bCs/>
                <w:kern w:val="36"/>
                <w:sz w:val="24"/>
                <w:szCs w:val="24"/>
                <w:lang w:eastAsia="es-ES"/>
              </w:rPr>
              <w:t xml:space="preserve">conseiller qq.ch </w:t>
            </w:r>
          </w:p>
        </w:tc>
        <w:tc>
          <w:tcPr>
            <w:tcW w:w="4322" w:type="dxa"/>
          </w:tcPr>
          <w:p w:rsidR="00E94B1A" w:rsidRPr="00E94B1A" w:rsidRDefault="00E94B1A" w:rsidP="00EC6C7C">
            <w:pPr>
              <w:ind w:left="0" w:firstLine="0"/>
              <w:outlineLvl w:val="0"/>
              <w:rPr>
                <w:rFonts w:ascii="Arial" w:eastAsia="Times New Roman" w:hAnsi="Arial" w:cs="Arial"/>
                <w:b/>
                <w:bCs/>
                <w:kern w:val="36"/>
                <w:sz w:val="24"/>
                <w:szCs w:val="24"/>
                <w:lang w:eastAsia="es-ES"/>
              </w:rPr>
            </w:pPr>
            <w:r w:rsidRPr="00E94B1A">
              <w:rPr>
                <w:rFonts w:ascii="Arial" w:eastAsia="Times New Roman" w:hAnsi="Arial" w:cs="Arial"/>
                <w:b/>
                <w:bCs/>
                <w:kern w:val="36"/>
                <w:sz w:val="24"/>
                <w:szCs w:val="24"/>
                <w:lang w:eastAsia="es-ES"/>
              </w:rPr>
              <w:t xml:space="preserve">conseiller (qq.ch) à </w:t>
            </w:r>
            <w:proofErr w:type="spellStart"/>
            <w:r w:rsidRPr="00E94B1A">
              <w:rPr>
                <w:rFonts w:ascii="Arial" w:eastAsia="Times New Roman" w:hAnsi="Arial" w:cs="Arial"/>
                <w:b/>
                <w:bCs/>
                <w:kern w:val="36"/>
                <w:sz w:val="24"/>
                <w:szCs w:val="24"/>
                <w:lang w:eastAsia="es-ES"/>
              </w:rPr>
              <w:t>qq’un</w:t>
            </w:r>
            <w:proofErr w:type="spellEnd"/>
          </w:p>
        </w:tc>
      </w:tr>
      <w:tr w:rsidR="008236AD" w:rsidRPr="008236AD" w:rsidTr="004E703B">
        <w:tc>
          <w:tcPr>
            <w:tcW w:w="4322" w:type="dxa"/>
          </w:tcPr>
          <w:p w:rsidR="008236AD" w:rsidRPr="00D2311D" w:rsidRDefault="008236AD" w:rsidP="00B84F35">
            <w:pPr>
              <w:ind w:left="0" w:firstLine="0"/>
              <w:outlineLvl w:val="0"/>
              <w:rPr>
                <w:rFonts w:ascii="Arial" w:eastAsia="Times New Roman" w:hAnsi="Arial" w:cs="Arial"/>
                <w:bCs/>
                <w:kern w:val="36"/>
                <w:sz w:val="24"/>
                <w:szCs w:val="24"/>
                <w:lang w:eastAsia="es-ES"/>
              </w:rPr>
            </w:pPr>
            <w:r w:rsidRPr="00D2311D">
              <w:rPr>
                <w:rFonts w:ascii="Arial" w:eastAsia="Times New Roman" w:hAnsi="Arial" w:cs="Arial"/>
                <w:bCs/>
                <w:kern w:val="36"/>
                <w:sz w:val="24"/>
                <w:szCs w:val="24"/>
                <w:lang w:eastAsia="es-ES"/>
              </w:rPr>
              <w:t>décrire qq’un/qq.ch</w:t>
            </w:r>
          </w:p>
        </w:tc>
        <w:tc>
          <w:tcPr>
            <w:tcW w:w="4322" w:type="dxa"/>
          </w:tcPr>
          <w:p w:rsidR="008236AD" w:rsidRPr="00D2311D" w:rsidRDefault="00C00267" w:rsidP="00EC6C7C">
            <w:pPr>
              <w:ind w:left="0" w:firstLine="0"/>
              <w:outlineLvl w:val="0"/>
              <w:rPr>
                <w:rFonts w:ascii="Arial" w:eastAsia="Times New Roman" w:hAnsi="Arial" w:cs="Arial"/>
                <w:bCs/>
                <w:kern w:val="36"/>
                <w:sz w:val="24"/>
                <w:szCs w:val="24"/>
                <w:lang w:eastAsia="es-ES"/>
              </w:rPr>
            </w:pPr>
            <w:r>
              <w:rPr>
                <w:rFonts w:ascii="Arial" w:eastAsia="Times New Roman" w:hAnsi="Arial" w:cs="Arial"/>
                <w:bCs/>
                <w:kern w:val="36"/>
                <w:sz w:val="24"/>
                <w:szCs w:val="24"/>
                <w:lang w:eastAsia="es-ES"/>
              </w:rPr>
              <w:t xml:space="preserve">crier à </w:t>
            </w:r>
            <w:proofErr w:type="spellStart"/>
            <w:r>
              <w:rPr>
                <w:rFonts w:ascii="Arial" w:eastAsia="Times New Roman" w:hAnsi="Arial" w:cs="Arial"/>
                <w:bCs/>
                <w:kern w:val="36"/>
                <w:sz w:val="24"/>
                <w:szCs w:val="24"/>
                <w:lang w:eastAsia="es-ES"/>
              </w:rPr>
              <w:t>qq’un</w:t>
            </w:r>
            <w:proofErr w:type="spellEnd"/>
          </w:p>
        </w:tc>
      </w:tr>
      <w:tr w:rsidR="00D2311D" w:rsidRPr="008236AD" w:rsidTr="004E703B">
        <w:tc>
          <w:tcPr>
            <w:tcW w:w="4322" w:type="dxa"/>
          </w:tcPr>
          <w:p w:rsidR="00D2311D" w:rsidRPr="00D2311D" w:rsidRDefault="00D2311D" w:rsidP="00B84F35">
            <w:pPr>
              <w:ind w:left="0" w:firstLine="0"/>
              <w:outlineLvl w:val="0"/>
              <w:rPr>
                <w:rFonts w:ascii="Arial" w:eastAsia="Times New Roman" w:hAnsi="Arial" w:cs="Arial"/>
                <w:b/>
                <w:bCs/>
                <w:kern w:val="36"/>
                <w:sz w:val="24"/>
                <w:szCs w:val="24"/>
                <w:lang w:eastAsia="es-ES"/>
              </w:rPr>
            </w:pPr>
            <w:r w:rsidRPr="00D2311D">
              <w:rPr>
                <w:rFonts w:ascii="Arial" w:eastAsia="Times New Roman" w:hAnsi="Arial" w:cs="Arial"/>
                <w:b/>
                <w:bCs/>
                <w:kern w:val="36"/>
                <w:sz w:val="24"/>
                <w:szCs w:val="24"/>
                <w:lang w:eastAsia="es-ES"/>
              </w:rPr>
              <w:t>demander qq.ch</w:t>
            </w:r>
          </w:p>
        </w:tc>
        <w:tc>
          <w:tcPr>
            <w:tcW w:w="4322" w:type="dxa"/>
          </w:tcPr>
          <w:p w:rsidR="00D2311D" w:rsidRPr="00D2311D" w:rsidRDefault="00D2311D" w:rsidP="00EC6C7C">
            <w:pPr>
              <w:ind w:left="0" w:firstLine="0"/>
              <w:outlineLvl w:val="0"/>
              <w:rPr>
                <w:rFonts w:ascii="Arial" w:eastAsia="Times New Roman" w:hAnsi="Arial" w:cs="Arial"/>
                <w:b/>
                <w:bCs/>
                <w:kern w:val="36"/>
                <w:sz w:val="24"/>
                <w:szCs w:val="24"/>
                <w:lang w:eastAsia="es-ES"/>
              </w:rPr>
            </w:pPr>
            <w:r w:rsidRPr="00D2311D">
              <w:rPr>
                <w:rFonts w:ascii="Arial" w:eastAsia="Times New Roman" w:hAnsi="Arial" w:cs="Arial"/>
                <w:b/>
                <w:bCs/>
                <w:kern w:val="36"/>
                <w:sz w:val="24"/>
                <w:szCs w:val="24"/>
                <w:lang w:eastAsia="es-ES"/>
              </w:rPr>
              <w:t xml:space="preserve">demander </w:t>
            </w:r>
            <w:r w:rsidR="0070158F">
              <w:rPr>
                <w:rFonts w:ascii="Arial" w:eastAsia="Times New Roman" w:hAnsi="Arial" w:cs="Arial"/>
                <w:b/>
                <w:bCs/>
                <w:kern w:val="36"/>
                <w:sz w:val="24"/>
                <w:szCs w:val="24"/>
                <w:lang w:eastAsia="es-ES"/>
              </w:rPr>
              <w:t xml:space="preserve">(qq.ch) </w:t>
            </w:r>
            <w:r w:rsidRPr="00D2311D">
              <w:rPr>
                <w:rFonts w:ascii="Arial" w:eastAsia="Times New Roman" w:hAnsi="Arial" w:cs="Arial"/>
                <w:b/>
                <w:bCs/>
                <w:kern w:val="36"/>
                <w:sz w:val="24"/>
                <w:szCs w:val="24"/>
                <w:lang w:eastAsia="es-ES"/>
              </w:rPr>
              <w:t xml:space="preserve">à </w:t>
            </w:r>
            <w:proofErr w:type="spellStart"/>
            <w:r w:rsidR="0070158F">
              <w:rPr>
                <w:rFonts w:ascii="Arial" w:eastAsia="Times New Roman" w:hAnsi="Arial" w:cs="Arial"/>
                <w:b/>
                <w:bCs/>
                <w:kern w:val="36"/>
                <w:sz w:val="24"/>
                <w:szCs w:val="24"/>
                <w:lang w:eastAsia="es-ES"/>
              </w:rPr>
              <w:t>qq</w:t>
            </w:r>
            <w:r w:rsidRPr="00D2311D">
              <w:rPr>
                <w:rFonts w:ascii="Arial" w:eastAsia="Times New Roman" w:hAnsi="Arial" w:cs="Arial"/>
                <w:b/>
                <w:bCs/>
                <w:kern w:val="36"/>
                <w:sz w:val="24"/>
                <w:szCs w:val="24"/>
                <w:lang w:eastAsia="es-ES"/>
              </w:rPr>
              <w:t>’un</w:t>
            </w:r>
            <w:proofErr w:type="spellEnd"/>
          </w:p>
        </w:tc>
      </w:tr>
      <w:tr w:rsidR="00A134B8" w:rsidRPr="008236AD" w:rsidTr="004E703B">
        <w:tc>
          <w:tcPr>
            <w:tcW w:w="4322" w:type="dxa"/>
          </w:tcPr>
          <w:p w:rsidR="00A134B8" w:rsidRPr="00A134B8" w:rsidRDefault="00A134B8" w:rsidP="00B84F35">
            <w:pPr>
              <w:ind w:left="0" w:firstLine="0"/>
              <w:outlineLvl w:val="0"/>
              <w:rPr>
                <w:rFonts w:ascii="Arial" w:eastAsia="Times New Roman" w:hAnsi="Arial" w:cs="Arial"/>
                <w:bCs/>
                <w:kern w:val="36"/>
                <w:sz w:val="24"/>
                <w:szCs w:val="24"/>
                <w:lang w:eastAsia="es-ES"/>
              </w:rPr>
            </w:pPr>
            <w:r w:rsidRPr="00A134B8">
              <w:rPr>
                <w:rFonts w:ascii="Arial" w:eastAsia="Times New Roman" w:hAnsi="Arial" w:cs="Arial"/>
                <w:bCs/>
                <w:kern w:val="36"/>
                <w:sz w:val="24"/>
                <w:szCs w:val="24"/>
                <w:lang w:eastAsia="es-ES"/>
              </w:rPr>
              <w:t xml:space="preserve">déranger </w:t>
            </w:r>
            <w:proofErr w:type="spellStart"/>
            <w:r w:rsidRPr="00A134B8">
              <w:rPr>
                <w:rFonts w:ascii="Arial" w:eastAsia="Times New Roman" w:hAnsi="Arial" w:cs="Arial"/>
                <w:bCs/>
                <w:kern w:val="36"/>
                <w:sz w:val="24"/>
                <w:szCs w:val="24"/>
                <w:lang w:eastAsia="es-ES"/>
              </w:rPr>
              <w:t>qq’un</w:t>
            </w:r>
            <w:proofErr w:type="spellEnd"/>
          </w:p>
        </w:tc>
        <w:tc>
          <w:tcPr>
            <w:tcW w:w="4322" w:type="dxa"/>
          </w:tcPr>
          <w:p w:rsidR="00A134B8" w:rsidRPr="00D2311D" w:rsidRDefault="00A134B8" w:rsidP="00EC6C7C">
            <w:pPr>
              <w:ind w:left="0" w:firstLine="0"/>
              <w:outlineLvl w:val="0"/>
              <w:rPr>
                <w:rFonts w:ascii="Arial" w:eastAsia="Times New Roman" w:hAnsi="Arial" w:cs="Arial"/>
                <w:b/>
                <w:bCs/>
                <w:kern w:val="36"/>
                <w:sz w:val="24"/>
                <w:szCs w:val="24"/>
                <w:lang w:eastAsia="es-ES"/>
              </w:rPr>
            </w:pPr>
          </w:p>
        </w:tc>
      </w:tr>
      <w:tr w:rsidR="005C5CBD" w:rsidRPr="008236AD" w:rsidTr="004E703B">
        <w:tc>
          <w:tcPr>
            <w:tcW w:w="4322" w:type="dxa"/>
          </w:tcPr>
          <w:p w:rsidR="005C5CBD" w:rsidRPr="00D2311D" w:rsidRDefault="00E94B1A" w:rsidP="00B84F35">
            <w:pPr>
              <w:ind w:left="0" w:firstLine="0"/>
              <w:outlineLvl w:val="0"/>
              <w:rPr>
                <w:rFonts w:ascii="Arial" w:eastAsia="Times New Roman" w:hAnsi="Arial" w:cs="Arial"/>
                <w:bCs/>
                <w:kern w:val="36"/>
                <w:sz w:val="24"/>
                <w:szCs w:val="24"/>
                <w:lang w:eastAsia="es-ES"/>
              </w:rPr>
            </w:pPr>
            <w:r>
              <w:rPr>
                <w:rFonts w:ascii="Arial" w:eastAsia="Times New Roman" w:hAnsi="Arial" w:cs="Arial"/>
                <w:bCs/>
                <w:kern w:val="36"/>
                <w:sz w:val="24"/>
                <w:szCs w:val="24"/>
                <w:lang w:eastAsia="es-ES"/>
              </w:rPr>
              <w:t>é</w:t>
            </w:r>
            <w:r w:rsidR="005C5CBD" w:rsidRPr="00D2311D">
              <w:rPr>
                <w:rFonts w:ascii="Arial" w:eastAsia="Times New Roman" w:hAnsi="Arial" w:cs="Arial"/>
                <w:bCs/>
                <w:kern w:val="36"/>
                <w:sz w:val="24"/>
                <w:szCs w:val="24"/>
                <w:lang w:eastAsia="es-ES"/>
              </w:rPr>
              <w:t>couter</w:t>
            </w:r>
            <w:r>
              <w:rPr>
                <w:rFonts w:ascii="Arial" w:eastAsia="Times New Roman" w:hAnsi="Arial" w:cs="Arial"/>
                <w:bCs/>
                <w:kern w:val="36"/>
                <w:sz w:val="24"/>
                <w:szCs w:val="24"/>
                <w:lang w:eastAsia="es-ES"/>
              </w:rPr>
              <w:t>/entendre</w:t>
            </w:r>
            <w:r w:rsidR="005C5CBD" w:rsidRPr="00D2311D">
              <w:rPr>
                <w:rFonts w:ascii="Arial" w:eastAsia="Times New Roman" w:hAnsi="Arial" w:cs="Arial"/>
                <w:bCs/>
                <w:kern w:val="36"/>
                <w:sz w:val="24"/>
                <w:szCs w:val="24"/>
                <w:lang w:eastAsia="es-ES"/>
              </w:rPr>
              <w:t xml:space="preserve"> qq’un</w:t>
            </w:r>
            <w:r w:rsidR="00D2311D">
              <w:rPr>
                <w:rFonts w:ascii="Arial" w:eastAsia="Times New Roman" w:hAnsi="Arial" w:cs="Arial"/>
                <w:bCs/>
                <w:kern w:val="36"/>
                <w:sz w:val="24"/>
                <w:szCs w:val="24"/>
                <w:lang w:eastAsia="es-ES"/>
              </w:rPr>
              <w:t>/qq.ch</w:t>
            </w:r>
          </w:p>
        </w:tc>
        <w:tc>
          <w:tcPr>
            <w:tcW w:w="4322" w:type="dxa"/>
          </w:tcPr>
          <w:p w:rsidR="005C5CBD" w:rsidRPr="00D2311D" w:rsidRDefault="0070158F" w:rsidP="00EC6C7C">
            <w:pPr>
              <w:ind w:left="0" w:firstLine="0"/>
              <w:outlineLvl w:val="0"/>
              <w:rPr>
                <w:rFonts w:ascii="Arial" w:eastAsia="Times New Roman" w:hAnsi="Arial" w:cs="Arial"/>
                <w:bCs/>
                <w:kern w:val="36"/>
                <w:sz w:val="24"/>
                <w:szCs w:val="24"/>
                <w:lang w:eastAsia="es-ES"/>
              </w:rPr>
            </w:pPr>
            <w:r>
              <w:rPr>
                <w:rFonts w:ascii="Arial" w:eastAsia="Times New Roman" w:hAnsi="Arial" w:cs="Arial"/>
                <w:bCs/>
                <w:kern w:val="36"/>
                <w:sz w:val="24"/>
                <w:szCs w:val="24"/>
                <w:lang w:eastAsia="es-ES"/>
              </w:rPr>
              <w:t xml:space="preserve">divorcer de </w:t>
            </w:r>
            <w:proofErr w:type="spellStart"/>
            <w:r>
              <w:rPr>
                <w:rFonts w:ascii="Arial" w:eastAsia="Times New Roman" w:hAnsi="Arial" w:cs="Arial"/>
                <w:bCs/>
                <w:kern w:val="36"/>
                <w:sz w:val="24"/>
                <w:szCs w:val="24"/>
                <w:lang w:eastAsia="es-ES"/>
              </w:rPr>
              <w:t>qq’un</w:t>
            </w:r>
            <w:proofErr w:type="spellEnd"/>
          </w:p>
        </w:tc>
      </w:tr>
      <w:tr w:rsidR="004E703B" w:rsidRPr="008236AD" w:rsidTr="004E703B">
        <w:tc>
          <w:tcPr>
            <w:tcW w:w="4322" w:type="dxa"/>
          </w:tcPr>
          <w:p w:rsidR="004E703B" w:rsidRPr="00D2311D" w:rsidRDefault="004E703B" w:rsidP="00B84F35">
            <w:pPr>
              <w:ind w:left="0" w:firstLine="0"/>
              <w:outlineLvl w:val="0"/>
              <w:rPr>
                <w:rFonts w:ascii="Arial" w:eastAsia="Times New Roman" w:hAnsi="Arial" w:cs="Arial"/>
                <w:b/>
                <w:bCs/>
                <w:kern w:val="36"/>
                <w:sz w:val="24"/>
                <w:szCs w:val="24"/>
                <w:lang w:eastAsia="es-ES"/>
              </w:rPr>
            </w:pPr>
            <w:r w:rsidRPr="00D2311D">
              <w:rPr>
                <w:rFonts w:ascii="Arial" w:eastAsia="Times New Roman" w:hAnsi="Arial" w:cs="Arial"/>
                <w:b/>
                <w:bCs/>
                <w:kern w:val="36"/>
                <w:sz w:val="24"/>
                <w:szCs w:val="24"/>
                <w:lang w:eastAsia="es-ES"/>
              </w:rPr>
              <w:t>écrire qq.ch</w:t>
            </w:r>
          </w:p>
        </w:tc>
        <w:tc>
          <w:tcPr>
            <w:tcW w:w="4322" w:type="dxa"/>
          </w:tcPr>
          <w:p w:rsidR="004E703B" w:rsidRPr="00D2311D" w:rsidRDefault="004E703B" w:rsidP="00EC6C7C">
            <w:pPr>
              <w:ind w:left="0" w:firstLine="0"/>
              <w:outlineLvl w:val="0"/>
              <w:rPr>
                <w:rFonts w:ascii="Arial" w:eastAsia="Times New Roman" w:hAnsi="Arial" w:cs="Arial"/>
                <w:b/>
                <w:bCs/>
                <w:kern w:val="36"/>
                <w:sz w:val="24"/>
                <w:szCs w:val="24"/>
                <w:lang w:eastAsia="es-ES"/>
              </w:rPr>
            </w:pPr>
            <w:r w:rsidRPr="00D2311D">
              <w:rPr>
                <w:rFonts w:ascii="Arial" w:eastAsia="Times New Roman" w:hAnsi="Arial" w:cs="Arial"/>
                <w:b/>
                <w:bCs/>
                <w:kern w:val="36"/>
                <w:sz w:val="24"/>
                <w:szCs w:val="24"/>
                <w:lang w:eastAsia="es-ES"/>
              </w:rPr>
              <w:t xml:space="preserve">écrire </w:t>
            </w:r>
            <w:r w:rsidR="0070158F">
              <w:rPr>
                <w:rFonts w:ascii="Arial" w:eastAsia="Times New Roman" w:hAnsi="Arial" w:cs="Arial"/>
                <w:b/>
                <w:bCs/>
                <w:kern w:val="36"/>
                <w:sz w:val="24"/>
                <w:szCs w:val="24"/>
                <w:lang w:eastAsia="es-ES"/>
              </w:rPr>
              <w:t xml:space="preserve">(qq.ch) </w:t>
            </w:r>
            <w:r w:rsidRPr="00D2311D">
              <w:rPr>
                <w:rFonts w:ascii="Arial" w:eastAsia="Times New Roman" w:hAnsi="Arial" w:cs="Arial"/>
                <w:b/>
                <w:bCs/>
                <w:kern w:val="36"/>
                <w:sz w:val="24"/>
                <w:szCs w:val="24"/>
                <w:lang w:eastAsia="es-ES"/>
              </w:rPr>
              <w:t xml:space="preserve">à </w:t>
            </w:r>
            <w:proofErr w:type="spellStart"/>
            <w:r w:rsidRPr="00D2311D">
              <w:rPr>
                <w:rFonts w:ascii="Arial" w:eastAsia="Times New Roman" w:hAnsi="Arial" w:cs="Arial"/>
                <w:b/>
                <w:bCs/>
                <w:kern w:val="36"/>
                <w:sz w:val="24"/>
                <w:szCs w:val="24"/>
                <w:lang w:eastAsia="es-ES"/>
              </w:rPr>
              <w:t>qq’un</w:t>
            </w:r>
            <w:proofErr w:type="spellEnd"/>
          </w:p>
        </w:tc>
      </w:tr>
      <w:tr w:rsidR="008236AD" w:rsidRPr="008236AD" w:rsidTr="004E703B">
        <w:tc>
          <w:tcPr>
            <w:tcW w:w="4322" w:type="dxa"/>
          </w:tcPr>
          <w:p w:rsidR="008236AD" w:rsidRPr="00D2311D" w:rsidRDefault="008236AD" w:rsidP="00B84F35">
            <w:pPr>
              <w:ind w:left="0" w:firstLine="0"/>
              <w:outlineLvl w:val="0"/>
              <w:rPr>
                <w:rFonts w:ascii="Arial" w:eastAsia="Times New Roman" w:hAnsi="Arial" w:cs="Arial"/>
                <w:bCs/>
                <w:kern w:val="36"/>
                <w:sz w:val="24"/>
                <w:szCs w:val="24"/>
                <w:lang w:eastAsia="es-ES"/>
              </w:rPr>
            </w:pPr>
            <w:r w:rsidRPr="00D2311D">
              <w:rPr>
                <w:rFonts w:ascii="Arial" w:eastAsia="Times New Roman" w:hAnsi="Arial" w:cs="Arial"/>
                <w:bCs/>
                <w:kern w:val="36"/>
                <w:sz w:val="24"/>
                <w:szCs w:val="24"/>
                <w:lang w:eastAsia="es-ES"/>
              </w:rPr>
              <w:t xml:space="preserve">encourager </w:t>
            </w:r>
            <w:proofErr w:type="spellStart"/>
            <w:r w:rsidRPr="00D2311D">
              <w:rPr>
                <w:rFonts w:ascii="Arial" w:eastAsia="Times New Roman" w:hAnsi="Arial" w:cs="Arial"/>
                <w:bCs/>
                <w:kern w:val="36"/>
                <w:sz w:val="24"/>
                <w:szCs w:val="24"/>
                <w:lang w:eastAsia="es-ES"/>
              </w:rPr>
              <w:t>qq’un</w:t>
            </w:r>
            <w:proofErr w:type="spellEnd"/>
          </w:p>
        </w:tc>
        <w:tc>
          <w:tcPr>
            <w:tcW w:w="4322" w:type="dxa"/>
          </w:tcPr>
          <w:p w:rsidR="008236AD" w:rsidRPr="00D2311D" w:rsidRDefault="00D2311D" w:rsidP="00EC6C7C">
            <w:pPr>
              <w:ind w:left="0" w:firstLine="0"/>
              <w:outlineLvl w:val="0"/>
              <w:rPr>
                <w:rFonts w:ascii="Arial" w:eastAsia="Times New Roman" w:hAnsi="Arial" w:cs="Arial"/>
                <w:bCs/>
                <w:kern w:val="36"/>
                <w:sz w:val="24"/>
                <w:szCs w:val="24"/>
                <w:lang w:eastAsia="es-ES"/>
              </w:rPr>
            </w:pPr>
            <w:r w:rsidRPr="00D2311D">
              <w:rPr>
                <w:rFonts w:ascii="Arial" w:eastAsia="Times New Roman" w:hAnsi="Arial" w:cs="Arial"/>
                <w:bCs/>
                <w:kern w:val="36"/>
                <w:sz w:val="24"/>
                <w:szCs w:val="24"/>
                <w:lang w:eastAsia="es-ES"/>
              </w:rPr>
              <w:t xml:space="preserve">se fâcher avec </w:t>
            </w:r>
            <w:proofErr w:type="spellStart"/>
            <w:r w:rsidRPr="00D2311D">
              <w:rPr>
                <w:rFonts w:ascii="Arial" w:eastAsia="Times New Roman" w:hAnsi="Arial" w:cs="Arial"/>
                <w:bCs/>
                <w:kern w:val="36"/>
                <w:sz w:val="24"/>
                <w:szCs w:val="24"/>
                <w:lang w:eastAsia="es-ES"/>
              </w:rPr>
              <w:t>qq’un</w:t>
            </w:r>
            <w:proofErr w:type="spellEnd"/>
          </w:p>
        </w:tc>
      </w:tr>
      <w:tr w:rsidR="00E94B1A" w:rsidRPr="008236AD" w:rsidTr="004E703B">
        <w:tc>
          <w:tcPr>
            <w:tcW w:w="4322" w:type="dxa"/>
          </w:tcPr>
          <w:p w:rsidR="00E94B1A" w:rsidRPr="00D2311D" w:rsidRDefault="00E94B1A" w:rsidP="00B84F35">
            <w:pPr>
              <w:ind w:left="0" w:firstLine="0"/>
              <w:outlineLvl w:val="0"/>
              <w:rPr>
                <w:rFonts w:ascii="Arial" w:eastAsia="Times New Roman" w:hAnsi="Arial" w:cs="Arial"/>
                <w:bCs/>
                <w:kern w:val="36"/>
                <w:sz w:val="24"/>
                <w:szCs w:val="24"/>
                <w:lang w:eastAsia="es-ES"/>
              </w:rPr>
            </w:pPr>
          </w:p>
        </w:tc>
        <w:tc>
          <w:tcPr>
            <w:tcW w:w="4322" w:type="dxa"/>
          </w:tcPr>
          <w:p w:rsidR="00E94B1A" w:rsidRPr="00D2311D" w:rsidRDefault="00E94B1A" w:rsidP="00EC6C7C">
            <w:pPr>
              <w:ind w:left="0" w:firstLine="0"/>
              <w:outlineLvl w:val="0"/>
              <w:rPr>
                <w:rFonts w:ascii="Arial" w:eastAsia="Times New Roman" w:hAnsi="Arial" w:cs="Arial"/>
                <w:bCs/>
                <w:kern w:val="36"/>
                <w:sz w:val="24"/>
                <w:szCs w:val="24"/>
                <w:lang w:eastAsia="es-ES"/>
              </w:rPr>
            </w:pPr>
            <w:r>
              <w:rPr>
                <w:rFonts w:ascii="Arial" w:eastAsia="Times New Roman" w:hAnsi="Arial" w:cs="Arial"/>
                <w:bCs/>
                <w:kern w:val="36"/>
                <w:sz w:val="24"/>
                <w:szCs w:val="24"/>
                <w:lang w:eastAsia="es-ES"/>
              </w:rPr>
              <w:t xml:space="preserve">faire la connaissance de </w:t>
            </w:r>
            <w:proofErr w:type="spellStart"/>
            <w:r>
              <w:rPr>
                <w:rFonts w:ascii="Arial" w:eastAsia="Times New Roman" w:hAnsi="Arial" w:cs="Arial"/>
                <w:bCs/>
                <w:kern w:val="36"/>
                <w:sz w:val="24"/>
                <w:szCs w:val="24"/>
                <w:lang w:eastAsia="es-ES"/>
              </w:rPr>
              <w:t>qq’un</w:t>
            </w:r>
            <w:proofErr w:type="spellEnd"/>
          </w:p>
        </w:tc>
      </w:tr>
      <w:tr w:rsidR="004E703B" w:rsidRPr="008236AD" w:rsidTr="004E703B">
        <w:tc>
          <w:tcPr>
            <w:tcW w:w="4322" w:type="dxa"/>
          </w:tcPr>
          <w:p w:rsidR="004E703B" w:rsidRPr="00D2311D" w:rsidRDefault="004E703B" w:rsidP="00B84F35">
            <w:pPr>
              <w:ind w:left="0" w:firstLine="0"/>
              <w:outlineLvl w:val="0"/>
              <w:rPr>
                <w:rFonts w:ascii="Arial" w:eastAsia="Times New Roman" w:hAnsi="Arial" w:cs="Arial"/>
                <w:bCs/>
                <w:kern w:val="36"/>
                <w:sz w:val="24"/>
                <w:szCs w:val="24"/>
                <w:lang w:eastAsia="es-ES"/>
              </w:rPr>
            </w:pPr>
            <w:r w:rsidRPr="00D2311D">
              <w:rPr>
                <w:rFonts w:ascii="Arial" w:eastAsia="Times New Roman" w:hAnsi="Arial" w:cs="Arial"/>
                <w:bCs/>
                <w:kern w:val="36"/>
                <w:sz w:val="24"/>
                <w:szCs w:val="24"/>
                <w:lang w:eastAsia="es-ES"/>
              </w:rPr>
              <w:t xml:space="preserve">épouser </w:t>
            </w:r>
            <w:proofErr w:type="spellStart"/>
            <w:r w:rsidRPr="00D2311D">
              <w:rPr>
                <w:rFonts w:ascii="Arial" w:eastAsia="Times New Roman" w:hAnsi="Arial" w:cs="Arial"/>
                <w:bCs/>
                <w:kern w:val="36"/>
                <w:sz w:val="24"/>
                <w:szCs w:val="24"/>
                <w:lang w:eastAsia="es-ES"/>
              </w:rPr>
              <w:t>qq’un</w:t>
            </w:r>
            <w:proofErr w:type="spellEnd"/>
          </w:p>
        </w:tc>
        <w:tc>
          <w:tcPr>
            <w:tcW w:w="4322" w:type="dxa"/>
          </w:tcPr>
          <w:p w:rsidR="004E703B" w:rsidRPr="00D2311D" w:rsidRDefault="004E703B" w:rsidP="00EC6C7C">
            <w:pPr>
              <w:ind w:left="0" w:firstLine="0"/>
              <w:outlineLvl w:val="0"/>
              <w:rPr>
                <w:rFonts w:ascii="Arial" w:eastAsia="Times New Roman" w:hAnsi="Arial" w:cs="Arial"/>
                <w:bCs/>
                <w:kern w:val="36"/>
                <w:sz w:val="24"/>
                <w:szCs w:val="24"/>
                <w:lang w:eastAsia="es-ES"/>
              </w:rPr>
            </w:pPr>
            <w:r w:rsidRPr="00D2311D">
              <w:rPr>
                <w:rFonts w:ascii="Arial" w:eastAsia="Times New Roman" w:hAnsi="Arial" w:cs="Arial"/>
                <w:bCs/>
                <w:kern w:val="36"/>
                <w:sz w:val="24"/>
                <w:szCs w:val="24"/>
                <w:lang w:eastAsia="es-ES"/>
              </w:rPr>
              <w:t xml:space="preserve">se marier avec </w:t>
            </w:r>
            <w:proofErr w:type="spellStart"/>
            <w:r w:rsidRPr="00D2311D">
              <w:rPr>
                <w:rFonts w:ascii="Arial" w:eastAsia="Times New Roman" w:hAnsi="Arial" w:cs="Arial"/>
                <w:bCs/>
                <w:kern w:val="36"/>
                <w:sz w:val="24"/>
                <w:szCs w:val="24"/>
                <w:lang w:eastAsia="es-ES"/>
              </w:rPr>
              <w:t>qq’un</w:t>
            </w:r>
            <w:proofErr w:type="spellEnd"/>
          </w:p>
        </w:tc>
      </w:tr>
      <w:tr w:rsidR="005A6ACC" w:rsidRPr="008236AD" w:rsidTr="004E703B">
        <w:tc>
          <w:tcPr>
            <w:tcW w:w="4322" w:type="dxa"/>
          </w:tcPr>
          <w:p w:rsidR="005A6ACC" w:rsidRPr="00D2311D" w:rsidRDefault="005A6ACC" w:rsidP="00B84F35">
            <w:pPr>
              <w:ind w:left="0" w:firstLine="0"/>
              <w:outlineLvl w:val="0"/>
              <w:rPr>
                <w:rFonts w:ascii="Arial" w:eastAsia="Times New Roman" w:hAnsi="Arial" w:cs="Arial"/>
                <w:bCs/>
                <w:kern w:val="36"/>
                <w:sz w:val="24"/>
                <w:szCs w:val="24"/>
                <w:lang w:eastAsia="es-ES"/>
              </w:rPr>
            </w:pPr>
            <w:r>
              <w:rPr>
                <w:rFonts w:ascii="Arial" w:eastAsia="Times New Roman" w:hAnsi="Arial" w:cs="Arial"/>
                <w:bCs/>
                <w:kern w:val="36"/>
                <w:sz w:val="24"/>
                <w:szCs w:val="24"/>
                <w:lang w:eastAsia="es-ES"/>
              </w:rPr>
              <w:t xml:space="preserve">féliciter </w:t>
            </w:r>
            <w:proofErr w:type="spellStart"/>
            <w:r>
              <w:rPr>
                <w:rFonts w:ascii="Arial" w:eastAsia="Times New Roman" w:hAnsi="Arial" w:cs="Arial"/>
                <w:bCs/>
                <w:kern w:val="36"/>
                <w:sz w:val="24"/>
                <w:szCs w:val="24"/>
                <w:lang w:eastAsia="es-ES"/>
              </w:rPr>
              <w:t>qq’un</w:t>
            </w:r>
            <w:proofErr w:type="spellEnd"/>
          </w:p>
        </w:tc>
        <w:tc>
          <w:tcPr>
            <w:tcW w:w="4322" w:type="dxa"/>
          </w:tcPr>
          <w:p w:rsidR="005A6ACC" w:rsidRPr="00D2311D" w:rsidRDefault="002F1505" w:rsidP="00EC6C7C">
            <w:pPr>
              <w:ind w:left="0" w:firstLine="0"/>
              <w:outlineLvl w:val="0"/>
              <w:rPr>
                <w:rFonts w:ascii="Arial" w:eastAsia="Times New Roman" w:hAnsi="Arial" w:cs="Arial"/>
                <w:bCs/>
                <w:kern w:val="36"/>
                <w:sz w:val="24"/>
                <w:szCs w:val="24"/>
                <w:lang w:eastAsia="es-ES"/>
              </w:rPr>
            </w:pPr>
            <w:r>
              <w:rPr>
                <w:rFonts w:ascii="Arial" w:eastAsia="Times New Roman" w:hAnsi="Arial" w:cs="Arial"/>
                <w:b/>
                <w:bCs/>
                <w:kern w:val="36"/>
                <w:sz w:val="24"/>
                <w:szCs w:val="24"/>
                <w:lang w:eastAsia="es-ES"/>
              </w:rPr>
              <w:t>s’int</w:t>
            </w:r>
            <w:r w:rsidRPr="00D2311D">
              <w:rPr>
                <w:rFonts w:ascii="Arial" w:eastAsia="Times New Roman" w:hAnsi="Arial" w:cs="Arial"/>
                <w:b/>
                <w:bCs/>
                <w:kern w:val="36"/>
                <w:sz w:val="24"/>
                <w:szCs w:val="24"/>
                <w:lang w:eastAsia="es-ES"/>
              </w:rPr>
              <w:t>é</w:t>
            </w:r>
            <w:r>
              <w:rPr>
                <w:rFonts w:ascii="Arial" w:eastAsia="Times New Roman" w:hAnsi="Arial" w:cs="Arial"/>
                <w:b/>
                <w:bCs/>
                <w:kern w:val="36"/>
                <w:sz w:val="24"/>
                <w:szCs w:val="24"/>
                <w:lang w:eastAsia="es-ES"/>
              </w:rPr>
              <w:t xml:space="preserve">resser </w:t>
            </w:r>
            <w:r w:rsidRPr="00E94B1A">
              <w:rPr>
                <w:rFonts w:ascii="Arial" w:eastAsia="Times New Roman" w:hAnsi="Arial" w:cs="Arial"/>
                <w:b/>
                <w:bCs/>
                <w:kern w:val="36"/>
                <w:sz w:val="24"/>
                <w:szCs w:val="24"/>
                <w:lang w:eastAsia="es-ES"/>
              </w:rPr>
              <w:t xml:space="preserve">à </w:t>
            </w:r>
            <w:proofErr w:type="spellStart"/>
            <w:r w:rsidRPr="00E94B1A">
              <w:rPr>
                <w:rFonts w:ascii="Arial" w:eastAsia="Times New Roman" w:hAnsi="Arial" w:cs="Arial"/>
                <w:b/>
                <w:bCs/>
                <w:kern w:val="36"/>
                <w:sz w:val="24"/>
                <w:szCs w:val="24"/>
                <w:lang w:eastAsia="es-ES"/>
              </w:rPr>
              <w:t>qq’un</w:t>
            </w:r>
            <w:proofErr w:type="spellEnd"/>
          </w:p>
        </w:tc>
      </w:tr>
      <w:tr w:rsidR="00E94B1A" w:rsidRPr="008236AD" w:rsidTr="004E703B">
        <w:tc>
          <w:tcPr>
            <w:tcW w:w="4322" w:type="dxa"/>
          </w:tcPr>
          <w:p w:rsidR="00E94B1A" w:rsidRPr="00E94B1A" w:rsidRDefault="00E94B1A" w:rsidP="00B84F35">
            <w:pPr>
              <w:ind w:left="0" w:firstLine="0"/>
              <w:outlineLvl w:val="0"/>
              <w:rPr>
                <w:rFonts w:ascii="Arial" w:eastAsia="Times New Roman" w:hAnsi="Arial" w:cs="Arial"/>
                <w:b/>
                <w:bCs/>
                <w:kern w:val="36"/>
                <w:sz w:val="24"/>
                <w:szCs w:val="24"/>
                <w:lang w:eastAsia="es-ES"/>
              </w:rPr>
            </w:pPr>
            <w:r w:rsidRPr="00E94B1A">
              <w:rPr>
                <w:rFonts w:ascii="Arial" w:eastAsia="Times New Roman" w:hAnsi="Arial" w:cs="Arial"/>
                <w:b/>
                <w:bCs/>
                <w:kern w:val="36"/>
                <w:sz w:val="24"/>
                <w:szCs w:val="24"/>
                <w:lang w:eastAsia="es-ES"/>
              </w:rPr>
              <w:t>interdire qq.ch</w:t>
            </w:r>
          </w:p>
        </w:tc>
        <w:tc>
          <w:tcPr>
            <w:tcW w:w="4322" w:type="dxa"/>
          </w:tcPr>
          <w:p w:rsidR="00E94B1A" w:rsidRPr="00E94B1A" w:rsidRDefault="00E94B1A" w:rsidP="00EC6C7C">
            <w:pPr>
              <w:ind w:left="0" w:firstLine="0"/>
              <w:outlineLvl w:val="0"/>
              <w:rPr>
                <w:rFonts w:ascii="Arial" w:eastAsia="Times New Roman" w:hAnsi="Arial" w:cs="Arial"/>
                <w:b/>
                <w:bCs/>
                <w:kern w:val="36"/>
                <w:sz w:val="24"/>
                <w:szCs w:val="24"/>
                <w:lang w:eastAsia="es-ES"/>
              </w:rPr>
            </w:pPr>
            <w:r w:rsidRPr="00E94B1A">
              <w:rPr>
                <w:rFonts w:ascii="Arial" w:eastAsia="Times New Roman" w:hAnsi="Arial" w:cs="Arial"/>
                <w:b/>
                <w:bCs/>
                <w:kern w:val="36"/>
                <w:sz w:val="24"/>
                <w:szCs w:val="24"/>
                <w:lang w:eastAsia="es-ES"/>
              </w:rPr>
              <w:t xml:space="preserve">interdire (qq.ch) à </w:t>
            </w:r>
            <w:proofErr w:type="spellStart"/>
            <w:r w:rsidRPr="00E94B1A">
              <w:rPr>
                <w:rFonts w:ascii="Arial" w:eastAsia="Times New Roman" w:hAnsi="Arial" w:cs="Arial"/>
                <w:b/>
                <w:bCs/>
                <w:kern w:val="36"/>
                <w:sz w:val="24"/>
                <w:szCs w:val="24"/>
                <w:lang w:eastAsia="es-ES"/>
              </w:rPr>
              <w:t>qq’un</w:t>
            </w:r>
            <w:proofErr w:type="spellEnd"/>
          </w:p>
        </w:tc>
      </w:tr>
      <w:tr w:rsidR="00EC6C7C" w:rsidRPr="008236AD" w:rsidTr="004E703B">
        <w:tc>
          <w:tcPr>
            <w:tcW w:w="4322" w:type="dxa"/>
          </w:tcPr>
          <w:p w:rsidR="00EC6C7C" w:rsidRPr="00D2311D" w:rsidRDefault="008236AD" w:rsidP="00B84F35">
            <w:pPr>
              <w:ind w:left="0" w:firstLine="0"/>
              <w:outlineLvl w:val="0"/>
              <w:rPr>
                <w:rFonts w:ascii="Arial" w:eastAsia="Times New Roman" w:hAnsi="Arial" w:cs="Arial"/>
                <w:bCs/>
                <w:kern w:val="36"/>
                <w:sz w:val="24"/>
                <w:szCs w:val="24"/>
                <w:lang w:eastAsia="es-ES"/>
              </w:rPr>
            </w:pPr>
            <w:r w:rsidRPr="00D2311D">
              <w:rPr>
                <w:rFonts w:ascii="Arial" w:eastAsia="Times New Roman" w:hAnsi="Arial" w:cs="Arial"/>
                <w:bCs/>
                <w:kern w:val="36"/>
                <w:sz w:val="24"/>
                <w:szCs w:val="24"/>
                <w:lang w:eastAsia="es-ES"/>
              </w:rPr>
              <w:t>i</w:t>
            </w:r>
            <w:r w:rsidR="00EC6C7C" w:rsidRPr="00D2311D">
              <w:rPr>
                <w:rFonts w:ascii="Arial" w:eastAsia="Times New Roman" w:hAnsi="Arial" w:cs="Arial"/>
                <w:bCs/>
                <w:kern w:val="36"/>
                <w:sz w:val="24"/>
                <w:szCs w:val="24"/>
                <w:lang w:eastAsia="es-ES"/>
              </w:rPr>
              <w:t xml:space="preserve">nviter </w:t>
            </w:r>
            <w:proofErr w:type="spellStart"/>
            <w:r w:rsidR="00EC6C7C" w:rsidRPr="00D2311D">
              <w:rPr>
                <w:rFonts w:ascii="Arial" w:eastAsia="Times New Roman" w:hAnsi="Arial" w:cs="Arial"/>
                <w:bCs/>
                <w:kern w:val="36"/>
                <w:sz w:val="24"/>
                <w:szCs w:val="24"/>
                <w:lang w:eastAsia="es-ES"/>
              </w:rPr>
              <w:t>qq’un</w:t>
            </w:r>
            <w:proofErr w:type="spellEnd"/>
            <w:r w:rsidR="004E703B" w:rsidRPr="00D2311D">
              <w:rPr>
                <w:rFonts w:ascii="Arial" w:eastAsia="Times New Roman" w:hAnsi="Arial" w:cs="Arial"/>
                <w:bCs/>
                <w:kern w:val="36"/>
                <w:sz w:val="24"/>
                <w:szCs w:val="24"/>
                <w:lang w:eastAsia="es-ES"/>
              </w:rPr>
              <w:t xml:space="preserve"> (à +nom/infinitif)</w:t>
            </w:r>
          </w:p>
        </w:tc>
        <w:tc>
          <w:tcPr>
            <w:tcW w:w="4322" w:type="dxa"/>
          </w:tcPr>
          <w:p w:rsidR="00EC6C7C" w:rsidRPr="00D2311D" w:rsidRDefault="0070158F" w:rsidP="00EC6C7C">
            <w:pPr>
              <w:ind w:left="0" w:firstLine="0"/>
              <w:outlineLvl w:val="0"/>
              <w:rPr>
                <w:rFonts w:ascii="Arial" w:eastAsia="Times New Roman" w:hAnsi="Arial" w:cs="Arial"/>
                <w:bCs/>
                <w:kern w:val="36"/>
                <w:sz w:val="24"/>
                <w:szCs w:val="24"/>
                <w:lang w:eastAsia="es-ES"/>
              </w:rPr>
            </w:pPr>
            <w:r>
              <w:rPr>
                <w:rFonts w:ascii="Arial" w:eastAsia="Times New Roman" w:hAnsi="Arial" w:cs="Arial"/>
                <w:bCs/>
                <w:kern w:val="36"/>
                <w:sz w:val="24"/>
                <w:szCs w:val="24"/>
                <w:lang w:eastAsia="es-ES"/>
              </w:rPr>
              <w:t>manifester contre qq.ch</w:t>
            </w:r>
          </w:p>
        </w:tc>
      </w:tr>
      <w:tr w:rsidR="00515256" w:rsidRPr="008236AD" w:rsidTr="004E703B">
        <w:tc>
          <w:tcPr>
            <w:tcW w:w="4322" w:type="dxa"/>
          </w:tcPr>
          <w:p w:rsidR="00515256" w:rsidRPr="00E03501" w:rsidRDefault="00515256" w:rsidP="00B84F35">
            <w:pPr>
              <w:ind w:left="0" w:firstLine="0"/>
              <w:outlineLvl w:val="0"/>
              <w:rPr>
                <w:rFonts w:ascii="Arial" w:eastAsia="Times New Roman" w:hAnsi="Arial" w:cs="Arial"/>
                <w:b/>
                <w:bCs/>
                <w:kern w:val="36"/>
                <w:sz w:val="24"/>
                <w:szCs w:val="24"/>
                <w:lang w:eastAsia="es-ES"/>
              </w:rPr>
            </w:pPr>
            <w:r w:rsidRPr="00E03501">
              <w:rPr>
                <w:rFonts w:ascii="Arial" w:eastAsia="Times New Roman" w:hAnsi="Arial" w:cs="Arial"/>
                <w:b/>
                <w:bCs/>
                <w:kern w:val="36"/>
                <w:sz w:val="24"/>
                <w:szCs w:val="24"/>
                <w:lang w:eastAsia="es-ES"/>
              </w:rPr>
              <w:t>oublier qq’un/qq.ch</w:t>
            </w:r>
          </w:p>
        </w:tc>
        <w:tc>
          <w:tcPr>
            <w:tcW w:w="4322" w:type="dxa"/>
          </w:tcPr>
          <w:p w:rsidR="00515256" w:rsidRPr="00D2311D" w:rsidRDefault="00225244" w:rsidP="003B09DF">
            <w:pPr>
              <w:ind w:left="0" w:firstLine="0"/>
              <w:outlineLvl w:val="0"/>
              <w:rPr>
                <w:rFonts w:ascii="Arial" w:eastAsia="Times New Roman" w:hAnsi="Arial" w:cs="Arial"/>
                <w:bCs/>
                <w:kern w:val="36"/>
                <w:sz w:val="24"/>
                <w:szCs w:val="24"/>
                <w:lang w:eastAsia="es-ES"/>
              </w:rPr>
            </w:pPr>
            <w:r>
              <w:rPr>
                <w:rFonts w:ascii="Arial" w:eastAsia="Times New Roman" w:hAnsi="Arial" w:cs="Arial"/>
                <w:bCs/>
                <w:kern w:val="36"/>
                <w:sz w:val="24"/>
                <w:szCs w:val="24"/>
                <w:lang w:eastAsia="es-ES"/>
              </w:rPr>
              <w:t>manquer à qq’un</w:t>
            </w:r>
            <w:r w:rsidR="00475875">
              <w:rPr>
                <w:rFonts w:ascii="Arial" w:eastAsia="Times New Roman" w:hAnsi="Arial" w:cs="Arial"/>
                <w:bCs/>
                <w:kern w:val="36"/>
                <w:sz w:val="24"/>
                <w:szCs w:val="24"/>
                <w:lang w:eastAsia="es-ES"/>
              </w:rPr>
              <w:t>/qq.ch</w:t>
            </w:r>
          </w:p>
        </w:tc>
      </w:tr>
      <w:tr w:rsidR="00475875" w:rsidRPr="008236AD" w:rsidTr="004E703B">
        <w:tc>
          <w:tcPr>
            <w:tcW w:w="4322" w:type="dxa"/>
          </w:tcPr>
          <w:p w:rsidR="00475875" w:rsidRPr="00E03501" w:rsidRDefault="00475875" w:rsidP="00B84F35">
            <w:pPr>
              <w:ind w:left="0" w:firstLine="0"/>
              <w:outlineLvl w:val="0"/>
              <w:rPr>
                <w:rFonts w:ascii="Arial" w:eastAsia="Times New Roman" w:hAnsi="Arial" w:cs="Arial"/>
                <w:b/>
                <w:bCs/>
                <w:kern w:val="36"/>
                <w:sz w:val="24"/>
                <w:szCs w:val="24"/>
                <w:lang w:eastAsia="es-ES"/>
              </w:rPr>
            </w:pPr>
          </w:p>
        </w:tc>
        <w:tc>
          <w:tcPr>
            <w:tcW w:w="4322" w:type="dxa"/>
          </w:tcPr>
          <w:p w:rsidR="00475875" w:rsidRDefault="00475875" w:rsidP="003B09DF">
            <w:pPr>
              <w:ind w:left="0" w:firstLine="0"/>
              <w:outlineLvl w:val="0"/>
              <w:rPr>
                <w:rFonts w:ascii="Arial" w:eastAsia="Times New Roman" w:hAnsi="Arial" w:cs="Arial"/>
                <w:bCs/>
                <w:kern w:val="36"/>
                <w:sz w:val="24"/>
                <w:szCs w:val="24"/>
                <w:lang w:eastAsia="es-ES"/>
              </w:rPr>
            </w:pPr>
            <w:r>
              <w:rPr>
                <w:rFonts w:ascii="Arial" w:eastAsia="Times New Roman" w:hAnsi="Arial" w:cs="Arial"/>
                <w:bCs/>
                <w:kern w:val="36"/>
                <w:sz w:val="24"/>
                <w:szCs w:val="24"/>
                <w:lang w:eastAsia="es-ES"/>
              </w:rPr>
              <w:t>nuire à qq’un/qq.ch</w:t>
            </w:r>
          </w:p>
        </w:tc>
      </w:tr>
      <w:tr w:rsidR="0070158F" w:rsidRPr="008236AD" w:rsidTr="004E703B">
        <w:tc>
          <w:tcPr>
            <w:tcW w:w="4322" w:type="dxa"/>
          </w:tcPr>
          <w:p w:rsidR="0070158F" w:rsidRPr="00E03501" w:rsidRDefault="00515256" w:rsidP="00B84F35">
            <w:pPr>
              <w:ind w:left="0" w:firstLine="0"/>
              <w:outlineLvl w:val="0"/>
              <w:rPr>
                <w:rFonts w:ascii="Arial" w:eastAsia="Times New Roman" w:hAnsi="Arial" w:cs="Arial"/>
                <w:b/>
                <w:bCs/>
                <w:kern w:val="36"/>
                <w:sz w:val="24"/>
                <w:szCs w:val="24"/>
                <w:lang w:eastAsia="es-ES"/>
              </w:rPr>
            </w:pPr>
            <w:r>
              <w:rPr>
                <w:rFonts w:ascii="Arial" w:eastAsia="Times New Roman" w:hAnsi="Arial" w:cs="Arial"/>
                <w:b/>
                <w:bCs/>
                <w:kern w:val="36"/>
                <w:sz w:val="24"/>
                <w:szCs w:val="24"/>
                <w:lang w:eastAsia="es-ES"/>
              </w:rPr>
              <w:t>parler (une langue)</w:t>
            </w:r>
          </w:p>
        </w:tc>
        <w:tc>
          <w:tcPr>
            <w:tcW w:w="4322" w:type="dxa"/>
          </w:tcPr>
          <w:p w:rsidR="0070158F" w:rsidRPr="00515256" w:rsidRDefault="0070158F" w:rsidP="003B09DF">
            <w:pPr>
              <w:ind w:left="0" w:firstLine="0"/>
              <w:outlineLvl w:val="0"/>
              <w:rPr>
                <w:rFonts w:ascii="Arial" w:eastAsia="Times New Roman" w:hAnsi="Arial" w:cs="Arial"/>
                <w:b/>
                <w:bCs/>
                <w:kern w:val="36"/>
                <w:sz w:val="24"/>
                <w:szCs w:val="24"/>
                <w:lang w:eastAsia="es-ES"/>
              </w:rPr>
            </w:pPr>
            <w:r w:rsidRPr="00515256">
              <w:rPr>
                <w:rFonts w:ascii="Arial" w:eastAsia="Times New Roman" w:hAnsi="Arial" w:cs="Arial"/>
                <w:b/>
                <w:bCs/>
                <w:kern w:val="36"/>
                <w:sz w:val="24"/>
                <w:szCs w:val="24"/>
                <w:lang w:eastAsia="es-ES"/>
              </w:rPr>
              <w:t xml:space="preserve">parler à, avec/de </w:t>
            </w:r>
            <w:proofErr w:type="spellStart"/>
            <w:r w:rsidRPr="00515256">
              <w:rPr>
                <w:rFonts w:ascii="Arial" w:eastAsia="Times New Roman" w:hAnsi="Arial" w:cs="Arial"/>
                <w:b/>
                <w:bCs/>
                <w:kern w:val="36"/>
                <w:sz w:val="24"/>
                <w:szCs w:val="24"/>
                <w:lang w:eastAsia="es-ES"/>
              </w:rPr>
              <w:t>qq’un</w:t>
            </w:r>
            <w:proofErr w:type="spellEnd"/>
          </w:p>
        </w:tc>
      </w:tr>
      <w:tr w:rsidR="00515256" w:rsidRPr="008236AD" w:rsidTr="004E703B">
        <w:tc>
          <w:tcPr>
            <w:tcW w:w="4322" w:type="dxa"/>
          </w:tcPr>
          <w:p w:rsidR="00515256" w:rsidRPr="00D2311D" w:rsidRDefault="00515256" w:rsidP="00B84F35">
            <w:pPr>
              <w:ind w:left="0" w:firstLine="0"/>
              <w:outlineLvl w:val="0"/>
              <w:rPr>
                <w:rFonts w:ascii="Arial" w:eastAsia="Times New Roman" w:hAnsi="Arial" w:cs="Arial"/>
                <w:bCs/>
                <w:kern w:val="36"/>
                <w:sz w:val="24"/>
                <w:szCs w:val="24"/>
                <w:lang w:eastAsia="es-ES"/>
              </w:rPr>
            </w:pPr>
            <w:r>
              <w:rPr>
                <w:rFonts w:ascii="Arial" w:eastAsia="Times New Roman" w:hAnsi="Arial" w:cs="Arial"/>
                <w:bCs/>
                <w:kern w:val="36"/>
                <w:sz w:val="24"/>
                <w:szCs w:val="24"/>
                <w:lang w:eastAsia="es-ES"/>
              </w:rPr>
              <w:t xml:space="preserve">perdre </w:t>
            </w:r>
            <w:proofErr w:type="spellStart"/>
            <w:r>
              <w:rPr>
                <w:rFonts w:ascii="Arial" w:eastAsia="Times New Roman" w:hAnsi="Arial" w:cs="Arial"/>
                <w:bCs/>
                <w:kern w:val="36"/>
                <w:sz w:val="24"/>
                <w:szCs w:val="24"/>
                <w:lang w:eastAsia="es-ES"/>
              </w:rPr>
              <w:t>qq’un</w:t>
            </w:r>
            <w:proofErr w:type="spellEnd"/>
            <w:r>
              <w:rPr>
                <w:rFonts w:ascii="Arial" w:eastAsia="Times New Roman" w:hAnsi="Arial" w:cs="Arial"/>
                <w:bCs/>
                <w:kern w:val="36"/>
                <w:sz w:val="24"/>
                <w:szCs w:val="24"/>
                <w:lang w:eastAsia="es-ES"/>
              </w:rPr>
              <w:t xml:space="preserve"> /qq.ch</w:t>
            </w:r>
          </w:p>
        </w:tc>
        <w:tc>
          <w:tcPr>
            <w:tcW w:w="4322" w:type="dxa"/>
          </w:tcPr>
          <w:p w:rsidR="00515256" w:rsidRPr="00E03501" w:rsidRDefault="00BA54FF" w:rsidP="003B09DF">
            <w:pPr>
              <w:ind w:left="0" w:firstLine="0"/>
              <w:outlineLvl w:val="0"/>
              <w:rPr>
                <w:rFonts w:ascii="Arial" w:eastAsia="Times New Roman" w:hAnsi="Arial" w:cs="Arial"/>
                <w:b/>
                <w:bCs/>
                <w:kern w:val="36"/>
                <w:sz w:val="24"/>
                <w:szCs w:val="24"/>
                <w:lang w:eastAsia="es-ES"/>
              </w:rPr>
            </w:pPr>
            <w:r w:rsidRPr="00E03501">
              <w:rPr>
                <w:rFonts w:ascii="Arial" w:eastAsia="Times New Roman" w:hAnsi="Arial" w:cs="Arial"/>
                <w:b/>
                <w:bCs/>
                <w:kern w:val="36"/>
                <w:sz w:val="24"/>
                <w:szCs w:val="24"/>
                <w:lang w:eastAsia="es-ES"/>
              </w:rPr>
              <w:t>penser à qq’un/qq.ch</w:t>
            </w:r>
          </w:p>
        </w:tc>
      </w:tr>
      <w:tr w:rsidR="0070158F" w:rsidRPr="008236AD" w:rsidTr="004E703B">
        <w:tc>
          <w:tcPr>
            <w:tcW w:w="4322" w:type="dxa"/>
          </w:tcPr>
          <w:p w:rsidR="0070158F" w:rsidRPr="00D2311D" w:rsidRDefault="0070158F" w:rsidP="00B84F35">
            <w:pPr>
              <w:ind w:left="0" w:firstLine="0"/>
              <w:outlineLvl w:val="0"/>
              <w:rPr>
                <w:rFonts w:ascii="Arial" w:eastAsia="Times New Roman" w:hAnsi="Arial" w:cs="Arial"/>
                <w:bCs/>
                <w:kern w:val="36"/>
                <w:sz w:val="24"/>
                <w:szCs w:val="24"/>
                <w:lang w:eastAsia="es-ES"/>
              </w:rPr>
            </w:pPr>
            <w:r w:rsidRPr="00BA54FF">
              <w:rPr>
                <w:rFonts w:ascii="Arial" w:eastAsia="Times New Roman" w:hAnsi="Arial" w:cs="Arial"/>
                <w:b/>
                <w:bCs/>
                <w:kern w:val="36"/>
                <w:sz w:val="24"/>
                <w:szCs w:val="24"/>
                <w:lang w:eastAsia="es-ES"/>
              </w:rPr>
              <w:t>présenter</w:t>
            </w:r>
            <w:r w:rsidR="00BA54FF">
              <w:rPr>
                <w:rFonts w:ascii="Arial" w:eastAsia="Times New Roman" w:hAnsi="Arial" w:cs="Arial"/>
                <w:bCs/>
                <w:kern w:val="36"/>
                <w:sz w:val="24"/>
                <w:szCs w:val="24"/>
                <w:lang w:eastAsia="es-ES"/>
              </w:rPr>
              <w:t xml:space="preserve"> qq’un/qq.</w:t>
            </w:r>
            <w:r w:rsidRPr="00D2311D">
              <w:rPr>
                <w:rFonts w:ascii="Arial" w:eastAsia="Times New Roman" w:hAnsi="Arial" w:cs="Arial"/>
                <w:bCs/>
                <w:kern w:val="36"/>
                <w:sz w:val="24"/>
                <w:szCs w:val="24"/>
                <w:lang w:eastAsia="es-ES"/>
              </w:rPr>
              <w:t>ch</w:t>
            </w:r>
          </w:p>
        </w:tc>
        <w:tc>
          <w:tcPr>
            <w:tcW w:w="4322" w:type="dxa"/>
          </w:tcPr>
          <w:p w:rsidR="0070158F" w:rsidRPr="00E03501" w:rsidRDefault="00BA54FF" w:rsidP="003B09DF">
            <w:pPr>
              <w:ind w:left="0" w:firstLine="0"/>
              <w:outlineLvl w:val="0"/>
              <w:rPr>
                <w:rFonts w:ascii="Arial" w:eastAsia="Times New Roman" w:hAnsi="Arial" w:cs="Arial"/>
                <w:b/>
                <w:bCs/>
                <w:kern w:val="36"/>
                <w:sz w:val="24"/>
                <w:szCs w:val="24"/>
                <w:lang w:eastAsia="es-ES"/>
              </w:rPr>
            </w:pPr>
            <w:r>
              <w:rPr>
                <w:rFonts w:ascii="Arial" w:eastAsia="Times New Roman" w:hAnsi="Arial" w:cs="Arial"/>
                <w:b/>
                <w:bCs/>
                <w:kern w:val="36"/>
                <w:sz w:val="24"/>
                <w:szCs w:val="24"/>
                <w:lang w:eastAsia="es-ES"/>
              </w:rPr>
              <w:t>p</w:t>
            </w:r>
            <w:r w:rsidRPr="00BA54FF">
              <w:rPr>
                <w:rFonts w:ascii="Arial" w:eastAsia="Times New Roman" w:hAnsi="Arial" w:cs="Arial"/>
                <w:b/>
                <w:bCs/>
                <w:kern w:val="36"/>
                <w:sz w:val="24"/>
                <w:szCs w:val="24"/>
                <w:lang w:eastAsia="es-ES"/>
              </w:rPr>
              <w:t>résenter</w:t>
            </w:r>
            <w:r>
              <w:rPr>
                <w:rFonts w:ascii="Arial" w:eastAsia="Times New Roman" w:hAnsi="Arial" w:cs="Arial"/>
                <w:b/>
                <w:bCs/>
                <w:kern w:val="36"/>
                <w:sz w:val="24"/>
                <w:szCs w:val="24"/>
                <w:lang w:eastAsia="es-ES"/>
              </w:rPr>
              <w:t xml:space="preserve"> </w:t>
            </w:r>
            <w:r w:rsidRPr="00BA54FF">
              <w:rPr>
                <w:rFonts w:ascii="Arial" w:eastAsia="Times New Roman" w:hAnsi="Arial" w:cs="Arial"/>
                <w:bCs/>
                <w:kern w:val="36"/>
                <w:sz w:val="24"/>
                <w:szCs w:val="24"/>
                <w:lang w:eastAsia="es-ES"/>
              </w:rPr>
              <w:t>(</w:t>
            </w:r>
            <w:r>
              <w:rPr>
                <w:rFonts w:ascii="Arial" w:eastAsia="Times New Roman" w:hAnsi="Arial" w:cs="Arial"/>
                <w:bCs/>
                <w:kern w:val="36"/>
                <w:sz w:val="24"/>
                <w:szCs w:val="24"/>
                <w:lang w:eastAsia="es-ES"/>
              </w:rPr>
              <w:t>qq.</w:t>
            </w:r>
            <w:r w:rsidRPr="00D2311D">
              <w:rPr>
                <w:rFonts w:ascii="Arial" w:eastAsia="Times New Roman" w:hAnsi="Arial" w:cs="Arial"/>
                <w:bCs/>
                <w:kern w:val="36"/>
                <w:sz w:val="24"/>
                <w:szCs w:val="24"/>
                <w:lang w:eastAsia="es-ES"/>
              </w:rPr>
              <w:t>ch</w:t>
            </w:r>
            <w:r>
              <w:rPr>
                <w:rFonts w:ascii="Arial" w:eastAsia="Times New Roman" w:hAnsi="Arial" w:cs="Arial"/>
                <w:bCs/>
                <w:kern w:val="36"/>
                <w:sz w:val="24"/>
                <w:szCs w:val="24"/>
                <w:lang w:eastAsia="es-ES"/>
              </w:rPr>
              <w:t>/</w:t>
            </w:r>
            <w:proofErr w:type="spellStart"/>
            <w:r>
              <w:rPr>
                <w:rFonts w:ascii="Arial" w:eastAsia="Times New Roman" w:hAnsi="Arial" w:cs="Arial"/>
                <w:bCs/>
                <w:kern w:val="36"/>
                <w:sz w:val="24"/>
                <w:szCs w:val="24"/>
                <w:lang w:eastAsia="es-ES"/>
              </w:rPr>
              <w:t>qq’un</w:t>
            </w:r>
            <w:proofErr w:type="spellEnd"/>
            <w:r>
              <w:rPr>
                <w:rFonts w:ascii="Arial" w:eastAsia="Times New Roman" w:hAnsi="Arial" w:cs="Arial"/>
                <w:bCs/>
                <w:kern w:val="36"/>
                <w:sz w:val="24"/>
                <w:szCs w:val="24"/>
                <w:lang w:eastAsia="es-ES"/>
              </w:rPr>
              <w:t xml:space="preserve">) </w:t>
            </w:r>
            <w:r w:rsidRPr="00225244">
              <w:rPr>
                <w:rFonts w:ascii="Arial" w:eastAsia="Times New Roman" w:hAnsi="Arial" w:cs="Arial"/>
                <w:bCs/>
                <w:kern w:val="36"/>
                <w:sz w:val="24"/>
                <w:szCs w:val="24"/>
                <w:lang w:eastAsia="es-ES"/>
              </w:rPr>
              <w:t xml:space="preserve">à </w:t>
            </w:r>
            <w:proofErr w:type="spellStart"/>
            <w:r w:rsidRPr="00225244">
              <w:rPr>
                <w:rFonts w:ascii="Arial" w:eastAsia="Times New Roman" w:hAnsi="Arial" w:cs="Arial"/>
                <w:bCs/>
                <w:kern w:val="36"/>
                <w:sz w:val="24"/>
                <w:szCs w:val="24"/>
                <w:lang w:eastAsia="es-ES"/>
              </w:rPr>
              <w:t>qq’un</w:t>
            </w:r>
            <w:proofErr w:type="spellEnd"/>
          </w:p>
        </w:tc>
      </w:tr>
      <w:tr w:rsidR="0070158F" w:rsidRPr="008236AD" w:rsidTr="004E703B">
        <w:tc>
          <w:tcPr>
            <w:tcW w:w="4322" w:type="dxa"/>
          </w:tcPr>
          <w:p w:rsidR="0070158F" w:rsidRPr="00D2311D" w:rsidRDefault="0070158F" w:rsidP="003B09DF">
            <w:pPr>
              <w:ind w:left="0" w:firstLine="0"/>
              <w:outlineLvl w:val="0"/>
              <w:rPr>
                <w:rFonts w:ascii="Arial" w:eastAsia="Times New Roman" w:hAnsi="Arial" w:cs="Arial"/>
                <w:bCs/>
                <w:kern w:val="36"/>
                <w:sz w:val="24"/>
                <w:szCs w:val="24"/>
                <w:lang w:eastAsia="es-ES"/>
              </w:rPr>
            </w:pPr>
            <w:r>
              <w:rPr>
                <w:rFonts w:ascii="Arial" w:eastAsia="Times New Roman" w:hAnsi="Arial" w:cs="Arial"/>
                <w:bCs/>
                <w:kern w:val="36"/>
                <w:sz w:val="24"/>
                <w:szCs w:val="24"/>
                <w:lang w:eastAsia="es-ES"/>
              </w:rPr>
              <w:t xml:space="preserve">priver </w:t>
            </w:r>
            <w:proofErr w:type="spellStart"/>
            <w:r>
              <w:rPr>
                <w:rFonts w:ascii="Arial" w:eastAsia="Times New Roman" w:hAnsi="Arial" w:cs="Arial"/>
                <w:bCs/>
                <w:kern w:val="36"/>
                <w:sz w:val="24"/>
                <w:szCs w:val="24"/>
                <w:lang w:eastAsia="es-ES"/>
              </w:rPr>
              <w:t>qq’un</w:t>
            </w:r>
            <w:proofErr w:type="spellEnd"/>
            <w:r>
              <w:rPr>
                <w:rFonts w:ascii="Arial" w:eastAsia="Times New Roman" w:hAnsi="Arial" w:cs="Arial"/>
                <w:bCs/>
                <w:kern w:val="36"/>
                <w:sz w:val="24"/>
                <w:szCs w:val="24"/>
                <w:lang w:eastAsia="es-ES"/>
              </w:rPr>
              <w:t xml:space="preserve"> (de qq.ch)</w:t>
            </w:r>
          </w:p>
        </w:tc>
        <w:tc>
          <w:tcPr>
            <w:tcW w:w="4322" w:type="dxa"/>
          </w:tcPr>
          <w:p w:rsidR="0070158F" w:rsidRPr="00D2311D" w:rsidRDefault="003F5857" w:rsidP="003B09DF">
            <w:pPr>
              <w:ind w:left="0" w:firstLine="0"/>
              <w:outlineLvl w:val="0"/>
              <w:rPr>
                <w:rFonts w:ascii="Arial" w:eastAsia="Times New Roman" w:hAnsi="Arial" w:cs="Arial"/>
                <w:bCs/>
                <w:kern w:val="36"/>
                <w:sz w:val="24"/>
                <w:szCs w:val="24"/>
                <w:lang w:eastAsia="es-ES"/>
              </w:rPr>
            </w:pPr>
            <w:r>
              <w:rPr>
                <w:rFonts w:ascii="Arial" w:eastAsia="Times New Roman" w:hAnsi="Arial" w:cs="Arial"/>
                <w:bCs/>
                <w:kern w:val="36"/>
                <w:sz w:val="24"/>
                <w:szCs w:val="24"/>
                <w:lang w:eastAsia="es-ES"/>
              </w:rPr>
              <w:t xml:space="preserve">plaire à </w:t>
            </w:r>
            <w:proofErr w:type="spellStart"/>
            <w:r>
              <w:rPr>
                <w:rFonts w:ascii="Arial" w:eastAsia="Times New Roman" w:hAnsi="Arial" w:cs="Arial"/>
                <w:bCs/>
                <w:kern w:val="36"/>
                <w:sz w:val="24"/>
                <w:szCs w:val="24"/>
                <w:lang w:eastAsia="es-ES"/>
              </w:rPr>
              <w:t>qq’un</w:t>
            </w:r>
            <w:proofErr w:type="spellEnd"/>
          </w:p>
        </w:tc>
      </w:tr>
      <w:tr w:rsidR="003F5857" w:rsidRPr="008236AD" w:rsidTr="004E703B">
        <w:tc>
          <w:tcPr>
            <w:tcW w:w="4322" w:type="dxa"/>
          </w:tcPr>
          <w:p w:rsidR="003F5857" w:rsidRPr="00D2311D" w:rsidRDefault="003F5857" w:rsidP="003B09DF">
            <w:pPr>
              <w:ind w:left="0" w:firstLine="0"/>
              <w:outlineLvl w:val="0"/>
              <w:rPr>
                <w:rFonts w:ascii="Arial" w:eastAsia="Times New Roman" w:hAnsi="Arial" w:cs="Arial"/>
                <w:bCs/>
                <w:kern w:val="36"/>
                <w:sz w:val="24"/>
                <w:szCs w:val="24"/>
                <w:lang w:eastAsia="es-ES"/>
              </w:rPr>
            </w:pPr>
            <w:r w:rsidRPr="00D2311D">
              <w:rPr>
                <w:rFonts w:ascii="Arial" w:eastAsia="Times New Roman" w:hAnsi="Arial" w:cs="Arial"/>
                <w:bCs/>
                <w:kern w:val="36"/>
                <w:sz w:val="24"/>
                <w:szCs w:val="24"/>
                <w:lang w:eastAsia="es-ES"/>
              </w:rPr>
              <w:t xml:space="preserve">regarder </w:t>
            </w:r>
            <w:proofErr w:type="spellStart"/>
            <w:r w:rsidRPr="00D2311D">
              <w:rPr>
                <w:rFonts w:ascii="Arial" w:eastAsia="Times New Roman" w:hAnsi="Arial" w:cs="Arial"/>
                <w:bCs/>
                <w:kern w:val="36"/>
                <w:sz w:val="24"/>
                <w:szCs w:val="24"/>
                <w:lang w:eastAsia="es-ES"/>
              </w:rPr>
              <w:t>qq’un</w:t>
            </w:r>
            <w:proofErr w:type="spellEnd"/>
          </w:p>
        </w:tc>
        <w:tc>
          <w:tcPr>
            <w:tcW w:w="4322" w:type="dxa"/>
          </w:tcPr>
          <w:p w:rsidR="003F5857" w:rsidRPr="00D2311D" w:rsidRDefault="003F5857" w:rsidP="003B09DF">
            <w:pPr>
              <w:ind w:left="0" w:firstLine="0"/>
              <w:outlineLvl w:val="0"/>
              <w:rPr>
                <w:rFonts w:ascii="Arial" w:eastAsia="Times New Roman" w:hAnsi="Arial" w:cs="Arial"/>
                <w:bCs/>
                <w:kern w:val="36"/>
                <w:sz w:val="24"/>
                <w:szCs w:val="24"/>
                <w:lang w:eastAsia="es-ES"/>
              </w:rPr>
            </w:pPr>
            <w:r>
              <w:rPr>
                <w:rFonts w:ascii="Arial" w:eastAsia="Times New Roman" w:hAnsi="Arial" w:cs="Arial"/>
                <w:bCs/>
                <w:kern w:val="36"/>
                <w:sz w:val="24"/>
                <w:szCs w:val="24"/>
                <w:lang w:eastAsia="es-ES"/>
              </w:rPr>
              <w:t>prendre parti pour qq’un/qq.ch</w:t>
            </w:r>
          </w:p>
        </w:tc>
      </w:tr>
      <w:tr w:rsidR="003F5857" w:rsidRPr="008236AD" w:rsidTr="004E703B">
        <w:tc>
          <w:tcPr>
            <w:tcW w:w="4322" w:type="dxa"/>
          </w:tcPr>
          <w:p w:rsidR="003F5857" w:rsidRPr="00D2311D" w:rsidRDefault="00225244" w:rsidP="003B09DF">
            <w:pPr>
              <w:ind w:left="0" w:firstLine="0"/>
              <w:outlineLvl w:val="0"/>
              <w:rPr>
                <w:rFonts w:ascii="Arial" w:eastAsia="Times New Roman" w:hAnsi="Arial" w:cs="Arial"/>
                <w:bCs/>
                <w:kern w:val="36"/>
                <w:sz w:val="24"/>
                <w:szCs w:val="24"/>
                <w:lang w:eastAsia="es-ES"/>
              </w:rPr>
            </w:pPr>
            <w:r>
              <w:rPr>
                <w:rFonts w:ascii="Arial" w:eastAsia="Times New Roman" w:hAnsi="Arial" w:cs="Arial"/>
                <w:bCs/>
                <w:kern w:val="36"/>
                <w:sz w:val="24"/>
                <w:szCs w:val="24"/>
                <w:lang w:eastAsia="es-ES"/>
              </w:rPr>
              <w:t>regretter qq.ch</w:t>
            </w:r>
          </w:p>
        </w:tc>
        <w:tc>
          <w:tcPr>
            <w:tcW w:w="4322" w:type="dxa"/>
          </w:tcPr>
          <w:p w:rsidR="003F5857" w:rsidRPr="00D2311D" w:rsidRDefault="003F5857" w:rsidP="003B09DF">
            <w:pPr>
              <w:ind w:left="0" w:firstLine="0"/>
              <w:outlineLvl w:val="0"/>
              <w:rPr>
                <w:rFonts w:ascii="Arial" w:eastAsia="Times New Roman" w:hAnsi="Arial" w:cs="Arial"/>
                <w:bCs/>
                <w:kern w:val="36"/>
                <w:sz w:val="24"/>
                <w:szCs w:val="24"/>
                <w:lang w:eastAsia="es-ES"/>
              </w:rPr>
            </w:pPr>
            <w:r w:rsidRPr="00D2311D">
              <w:rPr>
                <w:rFonts w:ascii="Arial" w:eastAsia="Times New Roman" w:hAnsi="Arial" w:cs="Arial"/>
                <w:bCs/>
                <w:kern w:val="36"/>
                <w:sz w:val="24"/>
                <w:szCs w:val="24"/>
                <w:lang w:eastAsia="es-ES"/>
              </w:rPr>
              <w:t xml:space="preserve">rendre visite à </w:t>
            </w:r>
            <w:proofErr w:type="spellStart"/>
            <w:r w:rsidRPr="00D2311D">
              <w:rPr>
                <w:rFonts w:ascii="Arial" w:eastAsia="Times New Roman" w:hAnsi="Arial" w:cs="Arial"/>
                <w:bCs/>
                <w:kern w:val="36"/>
                <w:sz w:val="24"/>
                <w:szCs w:val="24"/>
                <w:lang w:eastAsia="es-ES"/>
              </w:rPr>
              <w:t>qq’un</w:t>
            </w:r>
            <w:proofErr w:type="spellEnd"/>
          </w:p>
        </w:tc>
      </w:tr>
      <w:tr w:rsidR="00225244" w:rsidRPr="008236AD" w:rsidTr="004E703B">
        <w:tc>
          <w:tcPr>
            <w:tcW w:w="4322" w:type="dxa"/>
          </w:tcPr>
          <w:p w:rsidR="00225244" w:rsidRPr="00D2311D" w:rsidRDefault="00225244" w:rsidP="00A55977">
            <w:pPr>
              <w:ind w:left="0" w:firstLine="0"/>
              <w:outlineLvl w:val="0"/>
              <w:rPr>
                <w:rFonts w:ascii="Arial" w:eastAsia="Times New Roman" w:hAnsi="Arial" w:cs="Arial"/>
                <w:bCs/>
                <w:kern w:val="36"/>
                <w:sz w:val="24"/>
                <w:szCs w:val="24"/>
                <w:lang w:eastAsia="es-ES"/>
              </w:rPr>
            </w:pPr>
            <w:r w:rsidRPr="00D2311D">
              <w:rPr>
                <w:rFonts w:ascii="Arial" w:eastAsia="Times New Roman" w:hAnsi="Arial" w:cs="Arial"/>
                <w:bCs/>
                <w:kern w:val="36"/>
                <w:sz w:val="24"/>
                <w:szCs w:val="24"/>
                <w:lang w:eastAsia="es-ES"/>
              </w:rPr>
              <w:t xml:space="preserve">remercier </w:t>
            </w:r>
            <w:proofErr w:type="spellStart"/>
            <w:r w:rsidRPr="00D2311D">
              <w:rPr>
                <w:rFonts w:ascii="Arial" w:eastAsia="Times New Roman" w:hAnsi="Arial" w:cs="Arial"/>
                <w:bCs/>
                <w:kern w:val="36"/>
                <w:sz w:val="24"/>
                <w:szCs w:val="24"/>
                <w:lang w:eastAsia="es-ES"/>
              </w:rPr>
              <w:t>qq’un</w:t>
            </w:r>
            <w:proofErr w:type="spellEnd"/>
            <w:r w:rsidRPr="00D2311D">
              <w:rPr>
                <w:rFonts w:ascii="Arial" w:eastAsia="Times New Roman" w:hAnsi="Arial" w:cs="Arial"/>
                <w:bCs/>
                <w:kern w:val="36"/>
                <w:sz w:val="24"/>
                <w:szCs w:val="24"/>
                <w:lang w:eastAsia="es-ES"/>
              </w:rPr>
              <w:t xml:space="preserve"> (pour qq.ch)</w:t>
            </w:r>
          </w:p>
        </w:tc>
        <w:tc>
          <w:tcPr>
            <w:tcW w:w="4322" w:type="dxa"/>
          </w:tcPr>
          <w:p w:rsidR="00225244" w:rsidRPr="00E03501" w:rsidRDefault="00225244" w:rsidP="003B09DF">
            <w:pPr>
              <w:ind w:left="0" w:firstLine="0"/>
              <w:outlineLvl w:val="0"/>
              <w:rPr>
                <w:rFonts w:ascii="Arial" w:eastAsia="Times New Roman" w:hAnsi="Arial" w:cs="Arial"/>
                <w:b/>
                <w:bCs/>
                <w:kern w:val="36"/>
                <w:sz w:val="24"/>
                <w:szCs w:val="24"/>
                <w:lang w:eastAsia="es-ES"/>
              </w:rPr>
            </w:pPr>
            <w:r w:rsidRPr="00D2311D">
              <w:rPr>
                <w:rFonts w:ascii="Arial" w:eastAsia="Times New Roman" w:hAnsi="Arial" w:cs="Arial"/>
                <w:bCs/>
                <w:kern w:val="36"/>
                <w:sz w:val="24"/>
                <w:szCs w:val="24"/>
                <w:lang w:eastAsia="es-ES"/>
              </w:rPr>
              <w:t>répondre à qq’un/qq.ch</w:t>
            </w:r>
          </w:p>
        </w:tc>
      </w:tr>
      <w:tr w:rsidR="00225244" w:rsidRPr="008236AD" w:rsidTr="004E703B">
        <w:tc>
          <w:tcPr>
            <w:tcW w:w="4322" w:type="dxa"/>
          </w:tcPr>
          <w:p w:rsidR="00225244" w:rsidRPr="00D2311D" w:rsidRDefault="00225244" w:rsidP="00A55977">
            <w:pPr>
              <w:ind w:left="0" w:firstLine="0"/>
              <w:outlineLvl w:val="0"/>
              <w:rPr>
                <w:rFonts w:ascii="Arial" w:eastAsia="Times New Roman" w:hAnsi="Arial" w:cs="Arial"/>
                <w:bCs/>
                <w:kern w:val="36"/>
                <w:sz w:val="24"/>
                <w:szCs w:val="24"/>
                <w:lang w:eastAsia="es-ES"/>
              </w:rPr>
            </w:pPr>
            <w:r>
              <w:rPr>
                <w:rFonts w:ascii="Arial" w:eastAsia="Times New Roman" w:hAnsi="Arial" w:cs="Arial"/>
                <w:bCs/>
                <w:kern w:val="36"/>
                <w:sz w:val="24"/>
                <w:szCs w:val="24"/>
                <w:lang w:eastAsia="es-ES"/>
              </w:rPr>
              <w:t>r</w:t>
            </w:r>
            <w:r w:rsidRPr="00D2311D">
              <w:rPr>
                <w:rFonts w:ascii="Arial" w:eastAsia="Times New Roman" w:hAnsi="Arial" w:cs="Arial"/>
                <w:bCs/>
                <w:kern w:val="36"/>
                <w:sz w:val="24"/>
                <w:szCs w:val="24"/>
                <w:lang w:eastAsia="es-ES"/>
              </w:rPr>
              <w:t>encontrer</w:t>
            </w:r>
            <w:r>
              <w:rPr>
                <w:rFonts w:ascii="Arial" w:eastAsia="Times New Roman" w:hAnsi="Arial" w:cs="Arial"/>
                <w:bCs/>
                <w:kern w:val="36"/>
                <w:sz w:val="24"/>
                <w:szCs w:val="24"/>
                <w:lang w:eastAsia="es-ES"/>
              </w:rPr>
              <w:t>/trouver</w:t>
            </w:r>
            <w:r w:rsidRPr="00D2311D">
              <w:rPr>
                <w:rFonts w:ascii="Arial" w:eastAsia="Times New Roman" w:hAnsi="Arial" w:cs="Arial"/>
                <w:bCs/>
                <w:kern w:val="36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D2311D">
              <w:rPr>
                <w:rFonts w:ascii="Arial" w:eastAsia="Times New Roman" w:hAnsi="Arial" w:cs="Arial"/>
                <w:bCs/>
                <w:kern w:val="36"/>
                <w:sz w:val="24"/>
                <w:szCs w:val="24"/>
                <w:lang w:eastAsia="es-ES"/>
              </w:rPr>
              <w:t>qq’un</w:t>
            </w:r>
            <w:proofErr w:type="spellEnd"/>
          </w:p>
        </w:tc>
        <w:tc>
          <w:tcPr>
            <w:tcW w:w="4322" w:type="dxa"/>
          </w:tcPr>
          <w:p w:rsidR="00225244" w:rsidRPr="00225244" w:rsidRDefault="00225244" w:rsidP="003B09DF">
            <w:pPr>
              <w:ind w:left="0" w:firstLine="0"/>
              <w:outlineLvl w:val="0"/>
              <w:rPr>
                <w:rFonts w:ascii="Arial" w:eastAsia="Times New Roman" w:hAnsi="Arial" w:cs="Arial"/>
                <w:bCs/>
                <w:kern w:val="36"/>
                <w:sz w:val="24"/>
                <w:szCs w:val="24"/>
                <w:lang w:eastAsia="es-ES"/>
              </w:rPr>
            </w:pPr>
            <w:r w:rsidRPr="00225244">
              <w:rPr>
                <w:rFonts w:ascii="Arial" w:eastAsia="Times New Roman" w:hAnsi="Arial" w:cs="Arial"/>
                <w:bCs/>
                <w:kern w:val="36"/>
                <w:sz w:val="24"/>
                <w:szCs w:val="24"/>
                <w:lang w:eastAsia="es-ES"/>
              </w:rPr>
              <w:t xml:space="preserve">reprocher (qq.ch) à </w:t>
            </w:r>
            <w:proofErr w:type="spellStart"/>
            <w:r w:rsidRPr="00225244">
              <w:rPr>
                <w:rFonts w:ascii="Arial" w:eastAsia="Times New Roman" w:hAnsi="Arial" w:cs="Arial"/>
                <w:bCs/>
                <w:kern w:val="36"/>
                <w:sz w:val="24"/>
                <w:szCs w:val="24"/>
                <w:lang w:eastAsia="es-ES"/>
              </w:rPr>
              <w:t>qq’un</w:t>
            </w:r>
            <w:proofErr w:type="spellEnd"/>
          </w:p>
        </w:tc>
      </w:tr>
      <w:tr w:rsidR="00225244" w:rsidRPr="008236AD" w:rsidTr="004E703B">
        <w:tc>
          <w:tcPr>
            <w:tcW w:w="4322" w:type="dxa"/>
          </w:tcPr>
          <w:p w:rsidR="00225244" w:rsidRPr="00D2311D" w:rsidRDefault="00225244" w:rsidP="00B84F35">
            <w:pPr>
              <w:ind w:left="0" w:firstLine="0"/>
              <w:outlineLvl w:val="0"/>
              <w:rPr>
                <w:rFonts w:ascii="Arial" w:eastAsia="Times New Roman" w:hAnsi="Arial" w:cs="Arial"/>
                <w:bCs/>
                <w:kern w:val="36"/>
                <w:sz w:val="24"/>
                <w:szCs w:val="24"/>
                <w:lang w:eastAsia="es-ES"/>
              </w:rPr>
            </w:pPr>
            <w:r w:rsidRPr="00D2311D">
              <w:rPr>
                <w:rFonts w:ascii="Arial" w:eastAsia="Times New Roman" w:hAnsi="Arial" w:cs="Arial"/>
                <w:bCs/>
                <w:kern w:val="36"/>
                <w:sz w:val="24"/>
                <w:szCs w:val="24"/>
                <w:lang w:eastAsia="es-ES"/>
              </w:rPr>
              <w:t xml:space="preserve">séduire </w:t>
            </w:r>
            <w:proofErr w:type="spellStart"/>
            <w:r w:rsidRPr="00D2311D">
              <w:rPr>
                <w:rFonts w:ascii="Arial" w:eastAsia="Times New Roman" w:hAnsi="Arial" w:cs="Arial"/>
                <w:bCs/>
                <w:kern w:val="36"/>
                <w:sz w:val="24"/>
                <w:szCs w:val="24"/>
                <w:lang w:eastAsia="es-ES"/>
              </w:rPr>
              <w:t>qq’un</w:t>
            </w:r>
            <w:proofErr w:type="spellEnd"/>
          </w:p>
        </w:tc>
        <w:tc>
          <w:tcPr>
            <w:tcW w:w="4322" w:type="dxa"/>
          </w:tcPr>
          <w:p w:rsidR="00225244" w:rsidRPr="00D2311D" w:rsidRDefault="00225244" w:rsidP="003B09DF">
            <w:pPr>
              <w:ind w:left="0" w:firstLine="0"/>
              <w:outlineLvl w:val="0"/>
              <w:rPr>
                <w:rFonts w:ascii="Arial" w:eastAsia="Times New Roman" w:hAnsi="Arial" w:cs="Arial"/>
                <w:bCs/>
                <w:kern w:val="36"/>
                <w:sz w:val="24"/>
                <w:szCs w:val="24"/>
                <w:lang w:eastAsia="es-ES"/>
              </w:rPr>
            </w:pPr>
            <w:r w:rsidRPr="00E03501">
              <w:rPr>
                <w:rFonts w:ascii="Arial" w:eastAsia="Times New Roman" w:hAnsi="Arial" w:cs="Arial"/>
                <w:b/>
                <w:bCs/>
                <w:kern w:val="36"/>
                <w:sz w:val="24"/>
                <w:szCs w:val="24"/>
                <w:lang w:eastAsia="es-ES"/>
              </w:rPr>
              <w:t xml:space="preserve">rêver de </w:t>
            </w:r>
            <w:proofErr w:type="spellStart"/>
            <w:r w:rsidRPr="00E03501">
              <w:rPr>
                <w:rFonts w:ascii="Arial" w:eastAsia="Times New Roman" w:hAnsi="Arial" w:cs="Arial"/>
                <w:b/>
                <w:bCs/>
                <w:kern w:val="36"/>
                <w:sz w:val="24"/>
                <w:szCs w:val="24"/>
                <w:lang w:eastAsia="es-ES"/>
              </w:rPr>
              <w:t>qq’un</w:t>
            </w:r>
            <w:proofErr w:type="spellEnd"/>
          </w:p>
        </w:tc>
      </w:tr>
      <w:tr w:rsidR="00225244" w:rsidRPr="008236AD" w:rsidTr="004E703B">
        <w:tc>
          <w:tcPr>
            <w:tcW w:w="4322" w:type="dxa"/>
          </w:tcPr>
          <w:p w:rsidR="00225244" w:rsidRPr="00D2311D" w:rsidRDefault="00225244" w:rsidP="00B84F35">
            <w:pPr>
              <w:ind w:left="0" w:firstLine="0"/>
              <w:outlineLvl w:val="0"/>
              <w:rPr>
                <w:rFonts w:ascii="Arial" w:eastAsia="Times New Roman" w:hAnsi="Arial" w:cs="Arial"/>
                <w:bCs/>
                <w:kern w:val="36"/>
                <w:sz w:val="24"/>
                <w:szCs w:val="24"/>
                <w:lang w:eastAsia="es-ES"/>
              </w:rPr>
            </w:pPr>
            <w:r>
              <w:rPr>
                <w:rFonts w:ascii="Arial" w:eastAsia="Times New Roman" w:hAnsi="Arial" w:cs="Arial"/>
                <w:bCs/>
                <w:kern w:val="36"/>
                <w:sz w:val="24"/>
                <w:szCs w:val="24"/>
                <w:lang w:eastAsia="es-ES"/>
              </w:rPr>
              <w:t>soigner qq’un/qq.ch</w:t>
            </w:r>
          </w:p>
        </w:tc>
        <w:tc>
          <w:tcPr>
            <w:tcW w:w="4322" w:type="dxa"/>
          </w:tcPr>
          <w:p w:rsidR="00225244" w:rsidRPr="00D2311D" w:rsidRDefault="00225244" w:rsidP="003B09DF">
            <w:pPr>
              <w:ind w:left="0" w:firstLine="0"/>
              <w:outlineLvl w:val="0"/>
              <w:rPr>
                <w:rFonts w:ascii="Arial" w:eastAsia="Times New Roman" w:hAnsi="Arial" w:cs="Arial"/>
                <w:bCs/>
                <w:kern w:val="36"/>
                <w:sz w:val="24"/>
                <w:szCs w:val="24"/>
                <w:lang w:eastAsia="es-ES"/>
              </w:rPr>
            </w:pPr>
            <w:r w:rsidRPr="00D2311D">
              <w:rPr>
                <w:rFonts w:ascii="Arial" w:eastAsia="Times New Roman" w:hAnsi="Arial" w:cs="Arial"/>
                <w:bCs/>
                <w:kern w:val="36"/>
                <w:sz w:val="24"/>
                <w:szCs w:val="24"/>
                <w:lang w:eastAsia="es-ES"/>
              </w:rPr>
              <w:t xml:space="preserve">sourire à </w:t>
            </w:r>
            <w:proofErr w:type="spellStart"/>
            <w:r w:rsidRPr="00D2311D">
              <w:rPr>
                <w:rFonts w:ascii="Arial" w:eastAsia="Times New Roman" w:hAnsi="Arial" w:cs="Arial"/>
                <w:bCs/>
                <w:kern w:val="36"/>
                <w:sz w:val="24"/>
                <w:szCs w:val="24"/>
                <w:lang w:eastAsia="es-ES"/>
              </w:rPr>
              <w:t>qq’un</w:t>
            </w:r>
            <w:proofErr w:type="spellEnd"/>
          </w:p>
        </w:tc>
      </w:tr>
      <w:tr w:rsidR="00225244" w:rsidRPr="008236AD" w:rsidTr="004E703B">
        <w:tc>
          <w:tcPr>
            <w:tcW w:w="4322" w:type="dxa"/>
          </w:tcPr>
          <w:p w:rsidR="00225244" w:rsidRPr="00E94B1A" w:rsidRDefault="00225244" w:rsidP="00B84F35">
            <w:pPr>
              <w:ind w:left="0" w:firstLine="0"/>
              <w:outlineLvl w:val="0"/>
              <w:rPr>
                <w:rFonts w:ascii="Arial" w:eastAsia="Times New Roman" w:hAnsi="Arial" w:cs="Arial"/>
                <w:b/>
                <w:bCs/>
                <w:kern w:val="36"/>
                <w:sz w:val="24"/>
                <w:szCs w:val="24"/>
                <w:lang w:eastAsia="es-ES"/>
              </w:rPr>
            </w:pPr>
            <w:r w:rsidRPr="00E94B1A">
              <w:rPr>
                <w:rFonts w:ascii="Arial" w:eastAsia="Times New Roman" w:hAnsi="Arial" w:cs="Arial"/>
                <w:b/>
                <w:bCs/>
                <w:kern w:val="36"/>
                <w:sz w:val="24"/>
                <w:szCs w:val="24"/>
                <w:lang w:eastAsia="es-ES"/>
              </w:rPr>
              <w:t>sortir qq’un/qq.ch (d’un lieu)</w:t>
            </w:r>
          </w:p>
        </w:tc>
        <w:tc>
          <w:tcPr>
            <w:tcW w:w="4322" w:type="dxa"/>
          </w:tcPr>
          <w:p w:rsidR="00225244" w:rsidRPr="00E94B1A" w:rsidRDefault="00225244" w:rsidP="003B09DF">
            <w:pPr>
              <w:ind w:left="0" w:firstLine="0"/>
              <w:outlineLvl w:val="0"/>
              <w:rPr>
                <w:rFonts w:ascii="Arial" w:eastAsia="Times New Roman" w:hAnsi="Arial" w:cs="Arial"/>
                <w:b/>
                <w:bCs/>
                <w:kern w:val="36"/>
                <w:sz w:val="24"/>
                <w:szCs w:val="24"/>
                <w:lang w:eastAsia="es-ES"/>
              </w:rPr>
            </w:pPr>
            <w:r w:rsidRPr="00E94B1A">
              <w:rPr>
                <w:rFonts w:ascii="Arial" w:eastAsia="Times New Roman" w:hAnsi="Arial" w:cs="Arial"/>
                <w:b/>
                <w:bCs/>
                <w:kern w:val="36"/>
                <w:sz w:val="24"/>
                <w:szCs w:val="24"/>
                <w:lang w:eastAsia="es-ES"/>
              </w:rPr>
              <w:t xml:space="preserve">sortir avec </w:t>
            </w:r>
            <w:proofErr w:type="spellStart"/>
            <w:r w:rsidRPr="00E94B1A">
              <w:rPr>
                <w:rFonts w:ascii="Arial" w:eastAsia="Times New Roman" w:hAnsi="Arial" w:cs="Arial"/>
                <w:b/>
                <w:bCs/>
                <w:kern w:val="36"/>
                <w:sz w:val="24"/>
                <w:szCs w:val="24"/>
                <w:lang w:eastAsia="es-ES"/>
              </w:rPr>
              <w:t>qq’un</w:t>
            </w:r>
            <w:proofErr w:type="spellEnd"/>
          </w:p>
        </w:tc>
      </w:tr>
      <w:tr w:rsidR="00225244" w:rsidRPr="008236AD" w:rsidTr="004E703B">
        <w:tc>
          <w:tcPr>
            <w:tcW w:w="4322" w:type="dxa"/>
          </w:tcPr>
          <w:p w:rsidR="00225244" w:rsidRPr="000D05B9" w:rsidRDefault="00225244" w:rsidP="00B84F35">
            <w:pPr>
              <w:ind w:left="0" w:firstLine="0"/>
              <w:outlineLvl w:val="0"/>
              <w:rPr>
                <w:rFonts w:ascii="Arial" w:eastAsia="Times New Roman" w:hAnsi="Arial" w:cs="Arial"/>
                <w:bCs/>
                <w:kern w:val="36"/>
                <w:sz w:val="24"/>
                <w:szCs w:val="24"/>
                <w:lang w:eastAsia="es-ES"/>
              </w:rPr>
            </w:pPr>
            <w:r w:rsidRPr="000D05B9">
              <w:rPr>
                <w:rFonts w:ascii="Arial" w:eastAsia="Times New Roman" w:hAnsi="Arial" w:cs="Arial"/>
                <w:bCs/>
                <w:kern w:val="36"/>
                <w:sz w:val="24"/>
                <w:szCs w:val="24"/>
                <w:lang w:eastAsia="es-ES"/>
              </w:rPr>
              <w:t>surveiller qq’un</w:t>
            </w:r>
            <w:r>
              <w:rPr>
                <w:rFonts w:ascii="Arial" w:eastAsia="Times New Roman" w:hAnsi="Arial" w:cs="Arial"/>
                <w:bCs/>
                <w:kern w:val="36"/>
                <w:sz w:val="24"/>
                <w:szCs w:val="24"/>
                <w:lang w:eastAsia="es-ES"/>
              </w:rPr>
              <w:t>/qq.ch</w:t>
            </w:r>
          </w:p>
        </w:tc>
        <w:tc>
          <w:tcPr>
            <w:tcW w:w="4322" w:type="dxa"/>
          </w:tcPr>
          <w:p w:rsidR="00225244" w:rsidRPr="00E94B1A" w:rsidRDefault="00225244" w:rsidP="003B09DF">
            <w:pPr>
              <w:ind w:left="0" w:firstLine="0"/>
              <w:outlineLvl w:val="0"/>
              <w:rPr>
                <w:rFonts w:ascii="Arial" w:eastAsia="Times New Roman" w:hAnsi="Arial" w:cs="Arial"/>
                <w:b/>
                <w:bCs/>
                <w:kern w:val="36"/>
                <w:sz w:val="24"/>
                <w:szCs w:val="24"/>
                <w:lang w:eastAsia="es-ES"/>
              </w:rPr>
            </w:pPr>
          </w:p>
        </w:tc>
      </w:tr>
      <w:tr w:rsidR="00225244" w:rsidRPr="008236AD" w:rsidTr="004E703B">
        <w:tc>
          <w:tcPr>
            <w:tcW w:w="4322" w:type="dxa"/>
          </w:tcPr>
          <w:p w:rsidR="00225244" w:rsidRPr="00D2311D" w:rsidRDefault="00225244" w:rsidP="00B84F35">
            <w:pPr>
              <w:ind w:left="0" w:firstLine="0"/>
              <w:outlineLvl w:val="0"/>
              <w:rPr>
                <w:rFonts w:ascii="Arial" w:eastAsia="Times New Roman" w:hAnsi="Arial" w:cs="Arial"/>
                <w:bCs/>
                <w:kern w:val="36"/>
                <w:sz w:val="24"/>
                <w:szCs w:val="24"/>
                <w:lang w:eastAsia="es-ES"/>
              </w:rPr>
            </w:pPr>
            <w:r w:rsidRPr="00D2311D">
              <w:rPr>
                <w:rFonts w:ascii="Arial" w:eastAsia="Times New Roman" w:hAnsi="Arial" w:cs="Arial"/>
                <w:bCs/>
                <w:kern w:val="36"/>
                <w:sz w:val="24"/>
                <w:szCs w:val="24"/>
                <w:lang w:eastAsia="es-ES"/>
              </w:rPr>
              <w:t xml:space="preserve">tromper </w:t>
            </w:r>
            <w:proofErr w:type="spellStart"/>
            <w:r w:rsidRPr="00D2311D">
              <w:rPr>
                <w:rFonts w:ascii="Arial" w:eastAsia="Times New Roman" w:hAnsi="Arial" w:cs="Arial"/>
                <w:bCs/>
                <w:kern w:val="36"/>
                <w:sz w:val="24"/>
                <w:szCs w:val="24"/>
                <w:lang w:eastAsia="es-ES"/>
              </w:rPr>
              <w:t>qq’un</w:t>
            </w:r>
            <w:proofErr w:type="spellEnd"/>
          </w:p>
        </w:tc>
        <w:tc>
          <w:tcPr>
            <w:tcW w:w="4322" w:type="dxa"/>
          </w:tcPr>
          <w:p w:rsidR="00225244" w:rsidRPr="00D2311D" w:rsidRDefault="00225244" w:rsidP="003B09DF">
            <w:pPr>
              <w:ind w:left="0" w:firstLine="0"/>
              <w:outlineLvl w:val="0"/>
              <w:rPr>
                <w:rFonts w:ascii="Arial" w:eastAsia="Times New Roman" w:hAnsi="Arial" w:cs="Arial"/>
                <w:bCs/>
                <w:kern w:val="36"/>
                <w:sz w:val="24"/>
                <w:szCs w:val="24"/>
                <w:lang w:eastAsia="es-ES"/>
              </w:rPr>
            </w:pPr>
            <w:r w:rsidRPr="00D2311D">
              <w:rPr>
                <w:rFonts w:ascii="Arial" w:eastAsia="Times New Roman" w:hAnsi="Arial" w:cs="Arial"/>
                <w:bCs/>
                <w:kern w:val="36"/>
                <w:sz w:val="24"/>
                <w:szCs w:val="24"/>
                <w:lang w:eastAsia="es-ES"/>
              </w:rPr>
              <w:t xml:space="preserve">téléphoner à </w:t>
            </w:r>
            <w:proofErr w:type="spellStart"/>
            <w:r w:rsidRPr="00D2311D">
              <w:rPr>
                <w:rFonts w:ascii="Arial" w:eastAsia="Times New Roman" w:hAnsi="Arial" w:cs="Arial"/>
                <w:bCs/>
                <w:kern w:val="36"/>
                <w:sz w:val="24"/>
                <w:szCs w:val="24"/>
                <w:lang w:eastAsia="es-ES"/>
              </w:rPr>
              <w:t>qq’un</w:t>
            </w:r>
            <w:proofErr w:type="spellEnd"/>
          </w:p>
        </w:tc>
      </w:tr>
      <w:tr w:rsidR="00225244" w:rsidRPr="008236AD" w:rsidTr="004E703B">
        <w:tc>
          <w:tcPr>
            <w:tcW w:w="4322" w:type="dxa"/>
          </w:tcPr>
          <w:p w:rsidR="00225244" w:rsidRPr="00D2311D" w:rsidRDefault="00225244" w:rsidP="00B84F35">
            <w:pPr>
              <w:ind w:left="0" w:firstLine="0"/>
              <w:outlineLvl w:val="0"/>
              <w:rPr>
                <w:rFonts w:ascii="Arial" w:eastAsia="Times New Roman" w:hAnsi="Arial" w:cs="Arial"/>
                <w:bCs/>
                <w:kern w:val="36"/>
                <w:sz w:val="24"/>
                <w:szCs w:val="24"/>
                <w:lang w:eastAsia="es-ES"/>
              </w:rPr>
            </w:pPr>
            <w:r w:rsidRPr="00D2311D">
              <w:rPr>
                <w:rFonts w:ascii="Arial" w:eastAsia="Times New Roman" w:hAnsi="Arial" w:cs="Arial"/>
                <w:bCs/>
                <w:kern w:val="36"/>
                <w:sz w:val="24"/>
                <w:szCs w:val="24"/>
                <w:lang w:eastAsia="es-ES"/>
              </w:rPr>
              <w:t>voir qq’un/qq.ch</w:t>
            </w:r>
          </w:p>
        </w:tc>
        <w:tc>
          <w:tcPr>
            <w:tcW w:w="4322" w:type="dxa"/>
          </w:tcPr>
          <w:p w:rsidR="00225244" w:rsidRPr="00D2311D" w:rsidRDefault="00225244" w:rsidP="003B09DF">
            <w:pPr>
              <w:ind w:left="0" w:firstLine="0"/>
              <w:outlineLvl w:val="0"/>
              <w:rPr>
                <w:rFonts w:ascii="Arial" w:eastAsia="Times New Roman" w:hAnsi="Arial" w:cs="Arial"/>
                <w:bCs/>
                <w:kern w:val="36"/>
                <w:sz w:val="24"/>
                <w:szCs w:val="24"/>
                <w:lang w:eastAsia="es-ES"/>
              </w:rPr>
            </w:pPr>
            <w:r w:rsidRPr="00D2311D">
              <w:rPr>
                <w:rFonts w:ascii="Arial" w:eastAsia="Times New Roman" w:hAnsi="Arial" w:cs="Arial"/>
                <w:bCs/>
                <w:kern w:val="36"/>
                <w:sz w:val="24"/>
                <w:szCs w:val="24"/>
                <w:lang w:eastAsia="es-ES"/>
              </w:rPr>
              <w:t>tomber amoureux/</w:t>
            </w:r>
            <w:proofErr w:type="spellStart"/>
            <w:r w:rsidRPr="00D2311D">
              <w:rPr>
                <w:rFonts w:ascii="Arial" w:eastAsia="Times New Roman" w:hAnsi="Arial" w:cs="Arial"/>
                <w:bCs/>
                <w:kern w:val="36"/>
                <w:sz w:val="24"/>
                <w:szCs w:val="24"/>
                <w:lang w:eastAsia="es-ES"/>
              </w:rPr>
              <w:t>euse</w:t>
            </w:r>
            <w:proofErr w:type="spellEnd"/>
            <w:r w:rsidRPr="00D2311D">
              <w:rPr>
                <w:rFonts w:ascii="Arial" w:eastAsia="Times New Roman" w:hAnsi="Arial" w:cs="Arial"/>
                <w:bCs/>
                <w:kern w:val="36"/>
                <w:sz w:val="24"/>
                <w:szCs w:val="24"/>
                <w:lang w:eastAsia="es-ES"/>
              </w:rPr>
              <w:t xml:space="preserve"> de </w:t>
            </w:r>
            <w:proofErr w:type="spellStart"/>
            <w:r w:rsidRPr="00D2311D">
              <w:rPr>
                <w:rFonts w:ascii="Arial" w:eastAsia="Times New Roman" w:hAnsi="Arial" w:cs="Arial"/>
                <w:bCs/>
                <w:kern w:val="36"/>
                <w:sz w:val="24"/>
                <w:szCs w:val="24"/>
                <w:lang w:eastAsia="es-ES"/>
              </w:rPr>
              <w:t>qq’un</w:t>
            </w:r>
            <w:proofErr w:type="spellEnd"/>
          </w:p>
        </w:tc>
      </w:tr>
    </w:tbl>
    <w:p w:rsidR="008236AD" w:rsidRPr="008236AD" w:rsidRDefault="004E703B" w:rsidP="00B84F35">
      <w:pPr>
        <w:ind w:left="0" w:firstLine="0"/>
        <w:outlineLvl w:val="0"/>
        <w:rPr>
          <w:rFonts w:ascii="Arial" w:eastAsia="Times New Roman" w:hAnsi="Arial" w:cs="Arial"/>
          <w:b/>
          <w:bCs/>
          <w:kern w:val="36"/>
          <w:sz w:val="24"/>
          <w:szCs w:val="24"/>
          <w:lang w:eastAsia="es-ES"/>
        </w:rPr>
      </w:pPr>
      <w:r w:rsidRPr="008236AD">
        <w:rPr>
          <w:rFonts w:ascii="Arial" w:eastAsia="Times New Roman" w:hAnsi="Arial" w:cs="Arial"/>
          <w:b/>
          <w:bCs/>
          <w:color w:val="0000FF"/>
          <w:kern w:val="36"/>
          <w:sz w:val="24"/>
          <w:szCs w:val="24"/>
          <w:lang w:eastAsia="es-ES"/>
        </w:rPr>
        <w:t xml:space="preserve">Ne traduisez pas de l’espagnol : </w:t>
      </w:r>
      <w:r w:rsidRPr="00F83AFD">
        <w:rPr>
          <w:rFonts w:ascii="Arial" w:eastAsia="Times New Roman" w:hAnsi="Arial" w:cs="Arial"/>
          <w:b/>
          <w:bCs/>
          <w:kern w:val="36"/>
          <w:sz w:val="24"/>
          <w:szCs w:val="24"/>
          <w:u w:val="single"/>
          <w:lang w:eastAsia="es-ES"/>
        </w:rPr>
        <w:t>l’objet direct pour les personnes</w:t>
      </w:r>
      <w:r w:rsidRPr="008236AD">
        <w:rPr>
          <w:rFonts w:ascii="Arial" w:eastAsia="Times New Roman" w:hAnsi="Arial" w:cs="Arial"/>
          <w:b/>
          <w:bCs/>
          <w:kern w:val="36"/>
          <w:sz w:val="24"/>
          <w:szCs w:val="24"/>
          <w:lang w:eastAsia="es-ES"/>
        </w:rPr>
        <w:t xml:space="preserve"> porte la préposition </w:t>
      </w:r>
      <w:r w:rsidRPr="00F83AFD">
        <w:rPr>
          <w:rFonts w:ascii="Arial" w:eastAsia="Times New Roman" w:hAnsi="Arial" w:cs="Arial"/>
          <w:b/>
          <w:bCs/>
          <w:kern w:val="36"/>
          <w:sz w:val="24"/>
          <w:szCs w:val="24"/>
          <w:u w:val="single"/>
          <w:lang w:eastAsia="es-ES"/>
        </w:rPr>
        <w:t>à en espagnol</w:t>
      </w:r>
    </w:p>
    <w:p w:rsidR="005C5CBD" w:rsidRDefault="005C5CBD" w:rsidP="00B84F35">
      <w:pPr>
        <w:ind w:left="0" w:firstLine="0"/>
        <w:outlineLvl w:val="0"/>
        <w:rPr>
          <w:rFonts w:ascii="Arial" w:eastAsia="Times New Roman" w:hAnsi="Arial" w:cs="Arial"/>
          <w:b/>
          <w:bCs/>
          <w:kern w:val="36"/>
          <w:sz w:val="24"/>
          <w:szCs w:val="24"/>
          <w:lang w:eastAsia="es-ES"/>
        </w:rPr>
      </w:pPr>
      <w:r>
        <w:rPr>
          <w:rFonts w:ascii="Arial" w:eastAsia="Times New Roman" w:hAnsi="Arial" w:cs="Arial"/>
          <w:b/>
          <w:bCs/>
          <w:color w:val="0000FF"/>
          <w:kern w:val="36"/>
          <w:sz w:val="24"/>
          <w:szCs w:val="24"/>
          <w:lang w:eastAsia="es-ES"/>
        </w:rPr>
        <w:t xml:space="preserve">Place du pronom devant l’infinitif : </w:t>
      </w:r>
      <w:r>
        <w:rPr>
          <w:rFonts w:ascii="Arial" w:eastAsia="Times New Roman" w:hAnsi="Arial" w:cs="Arial"/>
          <w:b/>
          <w:bCs/>
          <w:kern w:val="36"/>
          <w:sz w:val="24"/>
          <w:szCs w:val="24"/>
          <w:lang w:eastAsia="es-ES"/>
        </w:rPr>
        <w:t>je veux la regarder/lui téléphoner/les inviter/leur parler</w:t>
      </w:r>
    </w:p>
    <w:tbl>
      <w:tblPr>
        <w:tblW w:w="7815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E8F3FF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807"/>
        <w:gridCol w:w="4008"/>
      </w:tblGrid>
      <w:tr w:rsidR="00515256" w:rsidRPr="00515256" w:rsidTr="00475875">
        <w:trPr>
          <w:tblCellSpacing w:w="0" w:type="dxa"/>
          <w:jc w:val="center"/>
        </w:trPr>
        <w:tc>
          <w:tcPr>
            <w:tcW w:w="38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8F3FF"/>
            <w:hideMark/>
          </w:tcPr>
          <w:p w:rsidR="00515256" w:rsidRPr="00515256" w:rsidRDefault="00515256" w:rsidP="00515256">
            <w:pPr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515256">
              <w:rPr>
                <w:rFonts w:ascii="Arial" w:eastAsia="Times New Roman" w:hAnsi="Arial" w:cs="Arial"/>
                <w:b/>
                <w:bCs/>
                <w:color w:val="0000A0"/>
                <w:sz w:val="24"/>
                <w:szCs w:val="24"/>
                <w:lang w:eastAsia="es-ES"/>
              </w:rPr>
              <w:lastRenderedPageBreak/>
              <w:t xml:space="preserve">Questions avec un </w:t>
            </w:r>
            <w:r w:rsidRPr="00515256">
              <w:rPr>
                <w:rFonts w:ascii="Arial" w:eastAsia="Times New Roman" w:hAnsi="Arial" w:cs="Arial"/>
                <w:b/>
                <w:bCs/>
                <w:color w:val="0000A0"/>
                <w:sz w:val="24"/>
                <w:szCs w:val="24"/>
                <w:lang w:eastAsia="es-ES"/>
              </w:rPr>
              <w:br/>
            </w:r>
            <w:r w:rsidRPr="00515256">
              <w:rPr>
                <w:rFonts w:ascii="Arial" w:eastAsia="Times New Roman" w:hAnsi="Arial" w:cs="Arial"/>
                <w:b/>
                <w:bCs/>
                <w:i/>
                <w:iCs/>
                <w:color w:val="0000A0"/>
                <w:sz w:val="24"/>
                <w:szCs w:val="24"/>
                <w:lang w:eastAsia="es-ES"/>
              </w:rPr>
              <w:t>nom objet direct</w:t>
            </w:r>
          </w:p>
        </w:tc>
        <w:tc>
          <w:tcPr>
            <w:tcW w:w="40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8F3FF"/>
            <w:hideMark/>
          </w:tcPr>
          <w:p w:rsidR="00515256" w:rsidRPr="00515256" w:rsidRDefault="00515256" w:rsidP="00515256">
            <w:pPr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515256">
              <w:rPr>
                <w:rFonts w:ascii="Arial" w:eastAsia="Times New Roman" w:hAnsi="Arial" w:cs="Arial"/>
                <w:b/>
                <w:bCs/>
                <w:color w:val="0000A0"/>
                <w:sz w:val="24"/>
                <w:szCs w:val="24"/>
                <w:lang w:eastAsia="es-ES"/>
              </w:rPr>
              <w:br/>
              <w:t xml:space="preserve">Réponses avec un </w:t>
            </w:r>
            <w:r w:rsidRPr="00515256">
              <w:rPr>
                <w:rFonts w:ascii="Arial" w:eastAsia="Times New Roman" w:hAnsi="Arial" w:cs="Arial"/>
                <w:b/>
                <w:bCs/>
                <w:color w:val="0000A0"/>
                <w:sz w:val="24"/>
                <w:szCs w:val="24"/>
                <w:lang w:eastAsia="es-ES"/>
              </w:rPr>
              <w:br/>
            </w:r>
            <w:r w:rsidRPr="00515256"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 w:val="24"/>
                <w:szCs w:val="24"/>
                <w:lang w:eastAsia="es-ES"/>
              </w:rPr>
              <w:t>pro</w:t>
            </w:r>
            <w:r w:rsidRPr="00515256">
              <w:rPr>
                <w:rFonts w:ascii="Arial" w:eastAsia="Times New Roman" w:hAnsi="Arial" w:cs="Arial"/>
                <w:b/>
                <w:bCs/>
                <w:i/>
                <w:iCs/>
                <w:color w:val="0000A0"/>
                <w:sz w:val="24"/>
                <w:szCs w:val="24"/>
                <w:lang w:eastAsia="es-ES"/>
              </w:rPr>
              <w:t>nom objet direct</w:t>
            </w:r>
          </w:p>
        </w:tc>
      </w:tr>
      <w:tr w:rsidR="00515256" w:rsidRPr="00515256" w:rsidTr="00475875">
        <w:trPr>
          <w:tblCellSpacing w:w="0" w:type="dxa"/>
          <w:jc w:val="center"/>
        </w:trPr>
        <w:tc>
          <w:tcPr>
            <w:tcW w:w="38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8F3FF"/>
            <w:hideMark/>
          </w:tcPr>
          <w:p w:rsidR="00515256" w:rsidRPr="00515256" w:rsidRDefault="00515256" w:rsidP="00515256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515256">
              <w:rPr>
                <w:rFonts w:ascii="Arial" w:eastAsia="Times New Roman" w:hAnsi="Arial" w:cs="Arial"/>
                <w:b/>
                <w:bCs/>
                <w:color w:val="FF0000"/>
                <w:sz w:val="24"/>
                <w:szCs w:val="24"/>
                <w:lang w:val="es-ES" w:eastAsia="es-ES"/>
              </w:rPr>
              <w:t>As</w:t>
            </w:r>
            <w:r w:rsidRPr="00515256">
              <w:rPr>
                <w:rFonts w:ascii="Arial" w:eastAsia="Times New Roman" w:hAnsi="Arial" w:cs="Arial"/>
                <w:b/>
                <w:bCs/>
                <w:sz w:val="24"/>
                <w:szCs w:val="24"/>
                <w:lang w:val="es-ES" w:eastAsia="es-ES"/>
              </w:rPr>
              <w:t xml:space="preserve">-tu </w:t>
            </w:r>
            <w:proofErr w:type="spellStart"/>
            <w:r w:rsidRPr="00515256">
              <w:rPr>
                <w:rFonts w:ascii="Arial" w:eastAsia="Times New Roman" w:hAnsi="Arial" w:cs="Arial"/>
                <w:b/>
                <w:bCs/>
                <w:i/>
                <w:iCs/>
                <w:color w:val="0000A0"/>
                <w:sz w:val="24"/>
                <w:szCs w:val="24"/>
                <w:lang w:val="es-ES" w:eastAsia="es-ES"/>
              </w:rPr>
              <w:t>tes</w:t>
            </w:r>
            <w:proofErr w:type="spellEnd"/>
            <w:r w:rsidRPr="00515256">
              <w:rPr>
                <w:rFonts w:ascii="Arial" w:eastAsia="Times New Roman" w:hAnsi="Arial" w:cs="Arial"/>
                <w:b/>
                <w:bCs/>
                <w:i/>
                <w:iCs/>
                <w:color w:val="0000A0"/>
                <w:sz w:val="24"/>
                <w:szCs w:val="24"/>
                <w:lang w:val="es-ES" w:eastAsia="es-ES"/>
              </w:rPr>
              <w:t xml:space="preserve"> </w:t>
            </w:r>
            <w:proofErr w:type="spellStart"/>
            <w:r w:rsidRPr="00515256">
              <w:rPr>
                <w:rFonts w:ascii="Arial" w:eastAsia="Times New Roman" w:hAnsi="Arial" w:cs="Arial"/>
                <w:b/>
                <w:bCs/>
                <w:i/>
                <w:iCs/>
                <w:color w:val="0000A0"/>
                <w:sz w:val="24"/>
                <w:szCs w:val="24"/>
                <w:lang w:val="es-ES" w:eastAsia="es-ES"/>
              </w:rPr>
              <w:t>clés</w:t>
            </w:r>
            <w:proofErr w:type="spellEnd"/>
            <w:r w:rsidRPr="00515256">
              <w:rPr>
                <w:rFonts w:ascii="Arial" w:eastAsia="Times New Roman" w:hAnsi="Arial" w:cs="Arial"/>
                <w:b/>
                <w:bCs/>
                <w:sz w:val="24"/>
                <w:szCs w:val="24"/>
                <w:lang w:val="es-ES" w:eastAsia="es-ES"/>
              </w:rPr>
              <w:t>?</w:t>
            </w:r>
          </w:p>
        </w:tc>
        <w:tc>
          <w:tcPr>
            <w:tcW w:w="40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8F3FF"/>
            <w:hideMark/>
          </w:tcPr>
          <w:p w:rsidR="00515256" w:rsidRPr="00515256" w:rsidRDefault="00515256" w:rsidP="00515256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51525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ES"/>
              </w:rPr>
              <w:t xml:space="preserve">Non, je ne </w:t>
            </w:r>
            <w:r w:rsidRPr="00515256">
              <w:rPr>
                <w:rFonts w:ascii="Arial" w:eastAsia="Times New Roman" w:hAnsi="Arial" w:cs="Arial"/>
                <w:b/>
                <w:bCs/>
                <w:i/>
                <w:iCs/>
                <w:color w:val="0000A0"/>
                <w:sz w:val="24"/>
                <w:szCs w:val="24"/>
                <w:lang w:eastAsia="es-ES"/>
              </w:rPr>
              <w:t>les</w:t>
            </w:r>
            <w:r w:rsidRPr="0051525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ES"/>
              </w:rPr>
              <w:t xml:space="preserve"> ai pas.</w:t>
            </w:r>
          </w:p>
        </w:tc>
      </w:tr>
      <w:tr w:rsidR="00515256" w:rsidRPr="00515256" w:rsidTr="00475875">
        <w:trPr>
          <w:tblCellSpacing w:w="0" w:type="dxa"/>
          <w:jc w:val="center"/>
        </w:trPr>
        <w:tc>
          <w:tcPr>
            <w:tcW w:w="38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8F3FF"/>
            <w:hideMark/>
          </w:tcPr>
          <w:p w:rsidR="00515256" w:rsidRPr="00515256" w:rsidRDefault="00515256" w:rsidP="00515256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515256">
              <w:rPr>
                <w:rFonts w:ascii="Arial" w:eastAsia="Times New Roman" w:hAnsi="Arial" w:cs="Arial"/>
                <w:b/>
                <w:bCs/>
                <w:sz w:val="24"/>
                <w:szCs w:val="24"/>
                <w:lang w:val="es-ES" w:eastAsia="es-ES"/>
              </w:rPr>
              <w:t xml:space="preserve">Tu </w:t>
            </w:r>
            <w:r w:rsidRPr="00515256">
              <w:rPr>
                <w:rFonts w:ascii="Arial" w:eastAsia="Times New Roman" w:hAnsi="Arial" w:cs="Arial"/>
                <w:b/>
                <w:bCs/>
                <w:color w:val="FF0000"/>
                <w:sz w:val="24"/>
                <w:szCs w:val="24"/>
                <w:lang w:val="es-ES" w:eastAsia="es-ES"/>
              </w:rPr>
              <w:t>cherches</w:t>
            </w:r>
            <w:r w:rsidRPr="00515256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val="es-ES" w:eastAsia="es-ES"/>
              </w:rPr>
              <w:t xml:space="preserve"> </w:t>
            </w:r>
            <w:proofErr w:type="spellStart"/>
            <w:r w:rsidRPr="00515256">
              <w:rPr>
                <w:rFonts w:ascii="Arial" w:eastAsia="Times New Roman" w:hAnsi="Arial" w:cs="Arial"/>
                <w:b/>
                <w:bCs/>
                <w:i/>
                <w:iCs/>
                <w:color w:val="0000A0"/>
                <w:sz w:val="24"/>
                <w:szCs w:val="24"/>
                <w:lang w:val="es-ES" w:eastAsia="es-ES"/>
              </w:rPr>
              <w:t>tes</w:t>
            </w:r>
            <w:proofErr w:type="spellEnd"/>
            <w:r w:rsidRPr="00515256">
              <w:rPr>
                <w:rFonts w:ascii="Arial" w:eastAsia="Times New Roman" w:hAnsi="Arial" w:cs="Arial"/>
                <w:b/>
                <w:bCs/>
                <w:i/>
                <w:iCs/>
                <w:color w:val="0000A0"/>
                <w:sz w:val="24"/>
                <w:szCs w:val="24"/>
                <w:lang w:val="es-ES" w:eastAsia="es-ES"/>
              </w:rPr>
              <w:t xml:space="preserve"> </w:t>
            </w:r>
            <w:proofErr w:type="spellStart"/>
            <w:r w:rsidRPr="00515256">
              <w:rPr>
                <w:rFonts w:ascii="Arial" w:eastAsia="Times New Roman" w:hAnsi="Arial" w:cs="Arial"/>
                <w:b/>
                <w:bCs/>
                <w:i/>
                <w:iCs/>
                <w:color w:val="0000A0"/>
                <w:sz w:val="24"/>
                <w:szCs w:val="24"/>
                <w:lang w:val="es-ES" w:eastAsia="es-ES"/>
              </w:rPr>
              <w:t>clés</w:t>
            </w:r>
            <w:proofErr w:type="spellEnd"/>
            <w:r w:rsidRPr="00515256">
              <w:rPr>
                <w:rFonts w:ascii="Arial" w:eastAsia="Times New Roman" w:hAnsi="Arial" w:cs="Arial"/>
                <w:b/>
                <w:bCs/>
                <w:sz w:val="24"/>
                <w:szCs w:val="24"/>
                <w:lang w:val="es-ES" w:eastAsia="es-ES"/>
              </w:rPr>
              <w:t>?</w:t>
            </w:r>
          </w:p>
        </w:tc>
        <w:tc>
          <w:tcPr>
            <w:tcW w:w="40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8F3FF"/>
            <w:hideMark/>
          </w:tcPr>
          <w:p w:rsidR="00515256" w:rsidRPr="00515256" w:rsidRDefault="00515256" w:rsidP="00515256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proofErr w:type="spellStart"/>
            <w:r w:rsidRPr="00515256">
              <w:rPr>
                <w:rFonts w:ascii="Arial" w:eastAsia="Times New Roman" w:hAnsi="Arial" w:cs="Arial"/>
                <w:b/>
                <w:bCs/>
                <w:sz w:val="24"/>
                <w:szCs w:val="24"/>
                <w:lang w:val="es-ES" w:eastAsia="es-ES"/>
              </w:rPr>
              <w:t>Oui</w:t>
            </w:r>
            <w:proofErr w:type="spellEnd"/>
            <w:r w:rsidRPr="00515256">
              <w:rPr>
                <w:rFonts w:ascii="Arial" w:eastAsia="Times New Roman" w:hAnsi="Arial" w:cs="Arial"/>
                <w:b/>
                <w:bCs/>
                <w:sz w:val="24"/>
                <w:szCs w:val="24"/>
                <w:lang w:val="es-ES" w:eastAsia="es-ES"/>
              </w:rPr>
              <w:t xml:space="preserve">, je </w:t>
            </w:r>
            <w:r w:rsidRPr="00515256">
              <w:rPr>
                <w:rFonts w:ascii="Arial" w:eastAsia="Times New Roman" w:hAnsi="Arial" w:cs="Arial"/>
                <w:b/>
                <w:bCs/>
                <w:i/>
                <w:iCs/>
                <w:color w:val="0000A0"/>
                <w:sz w:val="24"/>
                <w:szCs w:val="24"/>
                <w:lang w:val="es-ES" w:eastAsia="es-ES"/>
              </w:rPr>
              <w:t>les</w:t>
            </w:r>
            <w:r w:rsidRPr="00515256">
              <w:rPr>
                <w:rFonts w:ascii="Arial" w:eastAsia="Times New Roman" w:hAnsi="Arial" w:cs="Arial"/>
                <w:b/>
                <w:bCs/>
                <w:sz w:val="24"/>
                <w:szCs w:val="24"/>
                <w:lang w:val="es-ES" w:eastAsia="es-ES"/>
              </w:rPr>
              <w:t xml:space="preserve"> cherche.</w:t>
            </w:r>
          </w:p>
        </w:tc>
      </w:tr>
      <w:tr w:rsidR="00515256" w:rsidRPr="00515256" w:rsidTr="00475875">
        <w:trPr>
          <w:tblCellSpacing w:w="0" w:type="dxa"/>
          <w:jc w:val="center"/>
        </w:trPr>
        <w:tc>
          <w:tcPr>
            <w:tcW w:w="38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8F3FF"/>
            <w:hideMark/>
          </w:tcPr>
          <w:p w:rsidR="00515256" w:rsidRPr="00515256" w:rsidRDefault="00515256" w:rsidP="00515256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51525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ES"/>
              </w:rPr>
              <w:t xml:space="preserve">Tu me </w:t>
            </w:r>
            <w:r w:rsidRPr="00515256">
              <w:rPr>
                <w:rFonts w:ascii="Arial" w:eastAsia="Times New Roman" w:hAnsi="Arial" w:cs="Arial"/>
                <w:b/>
                <w:bCs/>
                <w:color w:val="FF0000"/>
                <w:sz w:val="24"/>
                <w:szCs w:val="24"/>
                <w:lang w:eastAsia="es-ES"/>
              </w:rPr>
              <w:t>donnes</w:t>
            </w:r>
            <w:r w:rsidRPr="0051525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ES"/>
              </w:rPr>
              <w:t xml:space="preserve"> </w:t>
            </w:r>
            <w:r w:rsidRPr="00515256">
              <w:rPr>
                <w:rFonts w:ascii="Arial" w:eastAsia="Times New Roman" w:hAnsi="Arial" w:cs="Arial"/>
                <w:b/>
                <w:bCs/>
                <w:i/>
                <w:iCs/>
                <w:color w:val="0000A0"/>
                <w:sz w:val="24"/>
                <w:szCs w:val="24"/>
                <w:lang w:eastAsia="es-ES"/>
              </w:rPr>
              <w:t>ton numéro de téléphone?</w:t>
            </w:r>
            <w:r w:rsidRPr="00515256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es-ES"/>
              </w:rPr>
              <w:t xml:space="preserve">  </w:t>
            </w:r>
          </w:p>
        </w:tc>
        <w:tc>
          <w:tcPr>
            <w:tcW w:w="40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8F3FF"/>
            <w:hideMark/>
          </w:tcPr>
          <w:p w:rsidR="00515256" w:rsidRPr="00515256" w:rsidRDefault="00515256" w:rsidP="00515256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51525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ES"/>
              </w:rPr>
              <w:t>Oui, je te</w:t>
            </w:r>
            <w:r w:rsidRPr="00515256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es-ES"/>
              </w:rPr>
              <w:t xml:space="preserve"> </w:t>
            </w:r>
            <w:r w:rsidRPr="00515256">
              <w:rPr>
                <w:rFonts w:ascii="Arial" w:eastAsia="Times New Roman" w:hAnsi="Arial" w:cs="Arial"/>
                <w:b/>
                <w:bCs/>
                <w:i/>
                <w:iCs/>
                <w:color w:val="0000A0"/>
                <w:sz w:val="24"/>
                <w:szCs w:val="24"/>
                <w:lang w:eastAsia="es-ES"/>
              </w:rPr>
              <w:t>le</w:t>
            </w:r>
            <w:r w:rsidRPr="0051525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ES"/>
              </w:rPr>
              <w:t xml:space="preserve"> donne tout de suite. </w:t>
            </w:r>
          </w:p>
        </w:tc>
      </w:tr>
      <w:tr w:rsidR="00515256" w:rsidRPr="00515256" w:rsidTr="00475875">
        <w:trPr>
          <w:tblCellSpacing w:w="0" w:type="dxa"/>
          <w:jc w:val="center"/>
        </w:trPr>
        <w:tc>
          <w:tcPr>
            <w:tcW w:w="38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8F3FF"/>
            <w:hideMark/>
          </w:tcPr>
          <w:p w:rsidR="00515256" w:rsidRPr="00515256" w:rsidRDefault="00515256" w:rsidP="00515256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51525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ES"/>
              </w:rPr>
              <w:t xml:space="preserve">Tu </w:t>
            </w:r>
            <w:r w:rsidRPr="00515256">
              <w:rPr>
                <w:rFonts w:ascii="Arial" w:eastAsia="Times New Roman" w:hAnsi="Arial" w:cs="Arial"/>
                <w:b/>
                <w:bCs/>
                <w:color w:val="FF0000"/>
                <w:sz w:val="24"/>
                <w:szCs w:val="24"/>
                <w:lang w:eastAsia="es-ES"/>
              </w:rPr>
              <w:t>entends</w:t>
            </w:r>
            <w:r w:rsidRPr="0051525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ES"/>
              </w:rPr>
              <w:t xml:space="preserve"> </w:t>
            </w:r>
            <w:r w:rsidRPr="00515256">
              <w:rPr>
                <w:rFonts w:ascii="Arial" w:eastAsia="Times New Roman" w:hAnsi="Arial" w:cs="Arial"/>
                <w:b/>
                <w:bCs/>
                <w:i/>
                <w:iCs/>
                <w:color w:val="0000A0"/>
                <w:sz w:val="24"/>
                <w:szCs w:val="24"/>
                <w:lang w:eastAsia="es-ES"/>
              </w:rPr>
              <w:t>ce bruit bizarre</w:t>
            </w:r>
            <w:r w:rsidRPr="00515256">
              <w:rPr>
                <w:rFonts w:ascii="Arial" w:eastAsia="Times New Roman" w:hAnsi="Arial" w:cs="Arial"/>
                <w:b/>
                <w:bCs/>
                <w:color w:val="0000A0"/>
                <w:sz w:val="24"/>
                <w:szCs w:val="24"/>
                <w:lang w:eastAsia="es-ES"/>
              </w:rPr>
              <w:t>?</w:t>
            </w:r>
          </w:p>
        </w:tc>
        <w:tc>
          <w:tcPr>
            <w:tcW w:w="40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8F3FF"/>
            <w:hideMark/>
          </w:tcPr>
          <w:p w:rsidR="00515256" w:rsidRPr="00515256" w:rsidRDefault="00515256" w:rsidP="00515256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51525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ES"/>
              </w:rPr>
              <w:t xml:space="preserve">Oui, je </w:t>
            </w:r>
            <w:r w:rsidRPr="00515256">
              <w:rPr>
                <w:rFonts w:ascii="Arial" w:eastAsia="Times New Roman" w:hAnsi="Arial" w:cs="Arial"/>
                <w:b/>
                <w:bCs/>
                <w:i/>
                <w:iCs/>
                <w:color w:val="0000A0"/>
                <w:sz w:val="24"/>
                <w:szCs w:val="24"/>
                <w:lang w:eastAsia="es-ES"/>
              </w:rPr>
              <w:t>l'</w:t>
            </w:r>
            <w:r w:rsidRPr="0051525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ES"/>
              </w:rPr>
              <w:t>entends. Qu'est-ce que c'est?</w:t>
            </w:r>
          </w:p>
        </w:tc>
      </w:tr>
      <w:tr w:rsidR="00515256" w:rsidRPr="00515256" w:rsidTr="00475875">
        <w:trPr>
          <w:tblCellSpacing w:w="0" w:type="dxa"/>
          <w:jc w:val="center"/>
        </w:trPr>
        <w:tc>
          <w:tcPr>
            <w:tcW w:w="38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8F3FF"/>
            <w:hideMark/>
          </w:tcPr>
          <w:p w:rsidR="00515256" w:rsidRPr="00515256" w:rsidRDefault="00515256" w:rsidP="00515256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proofErr w:type="spellStart"/>
            <w:r w:rsidRPr="00515256">
              <w:rPr>
                <w:rFonts w:ascii="Arial" w:eastAsia="Times New Roman" w:hAnsi="Arial" w:cs="Arial"/>
                <w:b/>
                <w:bCs/>
                <w:sz w:val="24"/>
                <w:szCs w:val="24"/>
                <w:lang w:val="es-ES" w:eastAsia="es-ES"/>
              </w:rPr>
              <w:t>Vous</w:t>
            </w:r>
            <w:proofErr w:type="spellEnd"/>
            <w:r w:rsidRPr="00515256">
              <w:rPr>
                <w:rFonts w:ascii="Arial" w:eastAsia="Times New Roman" w:hAnsi="Arial" w:cs="Arial"/>
                <w:b/>
                <w:bCs/>
                <w:sz w:val="24"/>
                <w:szCs w:val="24"/>
                <w:lang w:val="es-ES" w:eastAsia="es-ES"/>
              </w:rPr>
              <w:t xml:space="preserve"> </w:t>
            </w:r>
            <w:proofErr w:type="spellStart"/>
            <w:r w:rsidRPr="00515256">
              <w:rPr>
                <w:rFonts w:ascii="Arial" w:eastAsia="Times New Roman" w:hAnsi="Arial" w:cs="Arial"/>
                <w:b/>
                <w:bCs/>
                <w:color w:val="FF0000"/>
                <w:sz w:val="24"/>
                <w:szCs w:val="24"/>
                <w:lang w:val="es-ES" w:eastAsia="es-ES"/>
              </w:rPr>
              <w:t>comprenez</w:t>
            </w:r>
            <w:proofErr w:type="spellEnd"/>
            <w:r w:rsidRPr="00515256">
              <w:rPr>
                <w:rFonts w:ascii="Arial" w:eastAsia="Times New Roman" w:hAnsi="Arial" w:cs="Arial"/>
                <w:b/>
                <w:bCs/>
                <w:sz w:val="24"/>
                <w:szCs w:val="24"/>
                <w:lang w:val="es-ES" w:eastAsia="es-ES"/>
              </w:rPr>
              <w:t xml:space="preserve"> </w:t>
            </w:r>
            <w:r w:rsidRPr="00515256">
              <w:rPr>
                <w:rFonts w:ascii="Arial" w:eastAsia="Times New Roman" w:hAnsi="Arial" w:cs="Arial"/>
                <w:b/>
                <w:bCs/>
                <w:i/>
                <w:iCs/>
                <w:color w:val="0000A0"/>
                <w:sz w:val="24"/>
                <w:szCs w:val="24"/>
                <w:lang w:val="es-ES" w:eastAsia="es-ES"/>
              </w:rPr>
              <w:t xml:space="preserve">mes </w:t>
            </w:r>
            <w:proofErr w:type="spellStart"/>
            <w:r w:rsidRPr="00515256">
              <w:rPr>
                <w:rFonts w:ascii="Arial" w:eastAsia="Times New Roman" w:hAnsi="Arial" w:cs="Arial"/>
                <w:b/>
                <w:bCs/>
                <w:i/>
                <w:iCs/>
                <w:color w:val="0000A0"/>
                <w:sz w:val="24"/>
                <w:szCs w:val="24"/>
                <w:lang w:val="es-ES" w:eastAsia="es-ES"/>
              </w:rPr>
              <w:t>explications</w:t>
            </w:r>
            <w:proofErr w:type="spellEnd"/>
            <w:r w:rsidRPr="00515256">
              <w:rPr>
                <w:rFonts w:ascii="Arial" w:eastAsia="Times New Roman" w:hAnsi="Arial" w:cs="Arial"/>
                <w:b/>
                <w:bCs/>
                <w:i/>
                <w:iCs/>
                <w:color w:val="0000A0"/>
                <w:sz w:val="24"/>
                <w:szCs w:val="24"/>
                <w:lang w:val="es-ES" w:eastAsia="es-ES"/>
              </w:rPr>
              <w:t>?</w:t>
            </w:r>
          </w:p>
        </w:tc>
        <w:tc>
          <w:tcPr>
            <w:tcW w:w="40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8F3FF"/>
            <w:hideMark/>
          </w:tcPr>
          <w:p w:rsidR="00515256" w:rsidRPr="00515256" w:rsidRDefault="00515256" w:rsidP="00515256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51525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ES"/>
              </w:rPr>
              <w:t xml:space="preserve">Non, nous ne </w:t>
            </w:r>
            <w:r w:rsidRPr="00515256">
              <w:rPr>
                <w:rFonts w:ascii="Arial" w:eastAsia="Times New Roman" w:hAnsi="Arial" w:cs="Arial"/>
                <w:b/>
                <w:bCs/>
                <w:i/>
                <w:iCs/>
                <w:color w:val="0000A0"/>
                <w:sz w:val="24"/>
                <w:szCs w:val="24"/>
                <w:lang w:eastAsia="es-ES"/>
              </w:rPr>
              <w:t>les</w:t>
            </w:r>
            <w:r w:rsidRPr="0051525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ES"/>
              </w:rPr>
              <w:t xml:space="preserve"> comprenons pas.</w:t>
            </w:r>
          </w:p>
        </w:tc>
      </w:tr>
      <w:tr w:rsidR="00515256" w:rsidRPr="00515256" w:rsidTr="00475875">
        <w:trPr>
          <w:tblCellSpacing w:w="0" w:type="dxa"/>
          <w:jc w:val="center"/>
        </w:trPr>
        <w:tc>
          <w:tcPr>
            <w:tcW w:w="38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8F3FF"/>
            <w:hideMark/>
          </w:tcPr>
          <w:p w:rsidR="00515256" w:rsidRPr="00515256" w:rsidRDefault="00515256" w:rsidP="00515256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</w:pPr>
            <w:proofErr w:type="spellStart"/>
            <w:r w:rsidRPr="00515256">
              <w:rPr>
                <w:rFonts w:ascii="Arial" w:eastAsia="Times New Roman" w:hAnsi="Arial" w:cs="Arial"/>
                <w:b/>
                <w:bCs/>
                <w:sz w:val="24"/>
                <w:szCs w:val="24"/>
                <w:lang w:val="en-US" w:eastAsia="es-ES"/>
              </w:rPr>
              <w:t>Vous</w:t>
            </w:r>
            <w:proofErr w:type="spellEnd"/>
            <w:r w:rsidRPr="00515256">
              <w:rPr>
                <w:rFonts w:ascii="Arial" w:eastAsia="Times New Roman" w:hAnsi="Arial" w:cs="Arial"/>
                <w:b/>
                <w:bCs/>
                <w:sz w:val="24"/>
                <w:szCs w:val="24"/>
                <w:lang w:val="en-US" w:eastAsia="es-ES"/>
              </w:rPr>
              <w:t xml:space="preserve"> </w:t>
            </w:r>
            <w:r w:rsidRPr="00515256">
              <w:rPr>
                <w:rFonts w:ascii="Arial" w:eastAsia="Times New Roman" w:hAnsi="Arial" w:cs="Arial"/>
                <w:b/>
                <w:bCs/>
                <w:i/>
                <w:iCs/>
                <w:color w:val="0000A0"/>
                <w:sz w:val="24"/>
                <w:szCs w:val="24"/>
                <w:lang w:val="en-US" w:eastAsia="es-ES"/>
              </w:rPr>
              <w:t>me</w:t>
            </w:r>
            <w:r w:rsidRPr="00515256">
              <w:rPr>
                <w:rFonts w:ascii="Arial" w:eastAsia="Times New Roman" w:hAnsi="Arial" w:cs="Arial"/>
                <w:b/>
                <w:bCs/>
                <w:sz w:val="24"/>
                <w:szCs w:val="24"/>
                <w:lang w:val="en-US" w:eastAsia="es-ES"/>
              </w:rPr>
              <w:t xml:space="preserve"> </w:t>
            </w:r>
            <w:proofErr w:type="spellStart"/>
            <w:r w:rsidRPr="00515256">
              <w:rPr>
                <w:rFonts w:ascii="Arial" w:eastAsia="Times New Roman" w:hAnsi="Arial" w:cs="Arial"/>
                <w:b/>
                <w:bCs/>
                <w:color w:val="FF0000"/>
                <w:sz w:val="24"/>
                <w:szCs w:val="24"/>
                <w:lang w:val="en-US" w:eastAsia="es-ES"/>
              </w:rPr>
              <w:t>suivez</w:t>
            </w:r>
            <w:proofErr w:type="spellEnd"/>
            <w:r w:rsidRPr="00515256">
              <w:rPr>
                <w:rFonts w:ascii="Arial" w:eastAsia="Times New Roman" w:hAnsi="Arial" w:cs="Arial"/>
                <w:b/>
                <w:bCs/>
                <w:sz w:val="24"/>
                <w:szCs w:val="24"/>
                <w:lang w:val="en-US" w:eastAsia="es-ES"/>
              </w:rPr>
              <w:t xml:space="preserve">? </w:t>
            </w:r>
            <w:r w:rsidRPr="00515256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val="en-US" w:eastAsia="es-ES"/>
              </w:rPr>
              <w:br/>
              <w:t>(Do you follow me?)</w:t>
            </w:r>
          </w:p>
        </w:tc>
        <w:tc>
          <w:tcPr>
            <w:tcW w:w="40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8F3FF"/>
            <w:hideMark/>
          </w:tcPr>
          <w:p w:rsidR="00515256" w:rsidRPr="00515256" w:rsidRDefault="00515256" w:rsidP="00515256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51525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ES"/>
              </w:rPr>
              <w:t xml:space="preserve">Non, nous ne </w:t>
            </w:r>
            <w:r w:rsidRPr="00515256">
              <w:rPr>
                <w:rFonts w:ascii="Arial" w:eastAsia="Times New Roman" w:hAnsi="Arial" w:cs="Arial"/>
                <w:b/>
                <w:bCs/>
                <w:i/>
                <w:iCs/>
                <w:color w:val="0000A0"/>
                <w:sz w:val="24"/>
                <w:szCs w:val="24"/>
                <w:lang w:eastAsia="es-ES"/>
              </w:rPr>
              <w:t>vous</w:t>
            </w:r>
            <w:r w:rsidRPr="0051525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ES"/>
              </w:rPr>
              <w:t xml:space="preserve"> suivons pas.</w:t>
            </w:r>
          </w:p>
        </w:tc>
      </w:tr>
      <w:tr w:rsidR="00515256" w:rsidRPr="00515256" w:rsidTr="00475875">
        <w:trPr>
          <w:tblCellSpacing w:w="0" w:type="dxa"/>
          <w:jc w:val="center"/>
        </w:trPr>
        <w:tc>
          <w:tcPr>
            <w:tcW w:w="38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8F3FF"/>
            <w:hideMark/>
          </w:tcPr>
          <w:p w:rsidR="00515256" w:rsidRPr="00515256" w:rsidRDefault="00515256" w:rsidP="00515256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proofErr w:type="spellStart"/>
            <w:r w:rsidRPr="00515256">
              <w:rPr>
                <w:rFonts w:ascii="Arial" w:eastAsia="Times New Roman" w:hAnsi="Arial" w:cs="Arial"/>
                <w:b/>
                <w:bCs/>
                <w:sz w:val="24"/>
                <w:szCs w:val="24"/>
                <w:lang w:val="es-ES" w:eastAsia="es-ES"/>
              </w:rPr>
              <w:t>Vous</w:t>
            </w:r>
            <w:proofErr w:type="spellEnd"/>
            <w:r w:rsidRPr="00515256">
              <w:rPr>
                <w:rFonts w:ascii="Arial" w:eastAsia="Times New Roman" w:hAnsi="Arial" w:cs="Arial"/>
                <w:b/>
                <w:bCs/>
                <w:sz w:val="24"/>
                <w:szCs w:val="24"/>
                <w:lang w:val="es-ES" w:eastAsia="es-ES"/>
              </w:rPr>
              <w:t xml:space="preserve"> </w:t>
            </w:r>
            <w:proofErr w:type="spellStart"/>
            <w:r w:rsidRPr="00515256">
              <w:rPr>
                <w:rFonts w:ascii="Arial" w:eastAsia="Times New Roman" w:hAnsi="Arial" w:cs="Arial"/>
                <w:b/>
                <w:bCs/>
                <w:color w:val="FF0000"/>
                <w:sz w:val="24"/>
                <w:szCs w:val="24"/>
                <w:lang w:val="es-ES" w:eastAsia="es-ES"/>
              </w:rPr>
              <w:t>écoutez</w:t>
            </w:r>
            <w:proofErr w:type="spellEnd"/>
            <w:r w:rsidRPr="00515256">
              <w:rPr>
                <w:rFonts w:ascii="Arial" w:eastAsia="Times New Roman" w:hAnsi="Arial" w:cs="Arial"/>
                <w:b/>
                <w:bCs/>
                <w:sz w:val="24"/>
                <w:szCs w:val="24"/>
                <w:lang w:val="es-ES" w:eastAsia="es-ES"/>
              </w:rPr>
              <w:t xml:space="preserve"> </w:t>
            </w:r>
            <w:r w:rsidRPr="00515256">
              <w:rPr>
                <w:rFonts w:ascii="Arial" w:eastAsia="Times New Roman" w:hAnsi="Arial" w:cs="Arial"/>
                <w:b/>
                <w:bCs/>
                <w:i/>
                <w:iCs/>
                <w:color w:val="0000A0"/>
                <w:sz w:val="24"/>
                <w:szCs w:val="24"/>
                <w:lang w:val="es-ES" w:eastAsia="es-ES"/>
              </w:rPr>
              <w:t xml:space="preserve">le </w:t>
            </w:r>
            <w:proofErr w:type="spellStart"/>
            <w:r w:rsidRPr="00515256">
              <w:rPr>
                <w:rFonts w:ascii="Arial" w:eastAsia="Times New Roman" w:hAnsi="Arial" w:cs="Arial"/>
                <w:b/>
                <w:bCs/>
                <w:i/>
                <w:iCs/>
                <w:color w:val="0000A0"/>
                <w:sz w:val="24"/>
                <w:szCs w:val="24"/>
                <w:lang w:val="es-ES" w:eastAsia="es-ES"/>
              </w:rPr>
              <w:t>professeur</w:t>
            </w:r>
            <w:proofErr w:type="spellEnd"/>
            <w:r w:rsidRPr="00515256">
              <w:rPr>
                <w:rFonts w:ascii="Arial" w:eastAsia="Times New Roman" w:hAnsi="Arial" w:cs="Arial"/>
                <w:b/>
                <w:bCs/>
                <w:sz w:val="24"/>
                <w:szCs w:val="24"/>
                <w:lang w:val="es-ES" w:eastAsia="es-ES"/>
              </w:rPr>
              <w:t>?</w:t>
            </w:r>
          </w:p>
        </w:tc>
        <w:tc>
          <w:tcPr>
            <w:tcW w:w="40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8F3FF"/>
            <w:hideMark/>
          </w:tcPr>
          <w:p w:rsidR="00515256" w:rsidRPr="00515256" w:rsidRDefault="00515256" w:rsidP="00515256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51525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ES"/>
              </w:rPr>
              <w:t xml:space="preserve">Oui, nous </w:t>
            </w:r>
            <w:r w:rsidRPr="00515256">
              <w:rPr>
                <w:rFonts w:ascii="Arial" w:eastAsia="Times New Roman" w:hAnsi="Arial" w:cs="Arial"/>
                <w:b/>
                <w:bCs/>
                <w:i/>
                <w:iCs/>
                <w:color w:val="0000A0"/>
                <w:sz w:val="24"/>
                <w:szCs w:val="24"/>
                <w:lang w:eastAsia="es-ES"/>
              </w:rPr>
              <w:t>l'</w:t>
            </w:r>
            <w:r w:rsidRPr="0051525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ES"/>
              </w:rPr>
              <w:t xml:space="preserve">écoutons, mais nous ne </w:t>
            </w:r>
            <w:r w:rsidRPr="00515256">
              <w:rPr>
                <w:rFonts w:ascii="Arial" w:eastAsia="Times New Roman" w:hAnsi="Arial" w:cs="Arial"/>
                <w:b/>
                <w:bCs/>
                <w:i/>
                <w:iCs/>
                <w:color w:val="0000A0"/>
                <w:sz w:val="24"/>
                <w:szCs w:val="24"/>
                <w:lang w:eastAsia="es-ES"/>
              </w:rPr>
              <w:t>le</w:t>
            </w:r>
            <w:r w:rsidRPr="0051525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ES"/>
              </w:rPr>
              <w:t xml:space="preserve"> comprenons pas.</w:t>
            </w:r>
          </w:p>
        </w:tc>
      </w:tr>
      <w:tr w:rsidR="00515256" w:rsidRPr="00515256" w:rsidTr="00475875">
        <w:trPr>
          <w:tblCellSpacing w:w="0" w:type="dxa"/>
          <w:jc w:val="center"/>
        </w:trPr>
        <w:tc>
          <w:tcPr>
            <w:tcW w:w="38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8F3FF"/>
            <w:hideMark/>
          </w:tcPr>
          <w:p w:rsidR="00515256" w:rsidRPr="00515256" w:rsidRDefault="00515256" w:rsidP="00515256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proofErr w:type="spellStart"/>
            <w:r w:rsidRPr="00515256">
              <w:rPr>
                <w:rFonts w:ascii="Arial" w:eastAsia="Times New Roman" w:hAnsi="Arial" w:cs="Arial"/>
                <w:b/>
                <w:bCs/>
                <w:sz w:val="24"/>
                <w:szCs w:val="24"/>
                <w:lang w:val="es-ES" w:eastAsia="es-ES"/>
              </w:rPr>
              <w:t>Vous</w:t>
            </w:r>
            <w:proofErr w:type="spellEnd"/>
            <w:r w:rsidRPr="00515256">
              <w:rPr>
                <w:rFonts w:ascii="Arial" w:eastAsia="Times New Roman" w:hAnsi="Arial" w:cs="Arial"/>
                <w:b/>
                <w:bCs/>
                <w:sz w:val="24"/>
                <w:szCs w:val="24"/>
                <w:lang w:val="es-ES" w:eastAsia="es-ES"/>
              </w:rPr>
              <w:t xml:space="preserve"> </w:t>
            </w:r>
            <w:proofErr w:type="spellStart"/>
            <w:r w:rsidRPr="00515256">
              <w:rPr>
                <w:rFonts w:ascii="Arial" w:eastAsia="Times New Roman" w:hAnsi="Arial" w:cs="Arial"/>
                <w:b/>
                <w:bCs/>
                <w:color w:val="FF0000"/>
                <w:sz w:val="24"/>
                <w:szCs w:val="24"/>
                <w:lang w:val="es-ES" w:eastAsia="es-ES"/>
              </w:rPr>
              <w:t>savez</w:t>
            </w:r>
            <w:proofErr w:type="spellEnd"/>
            <w:r w:rsidRPr="00515256">
              <w:rPr>
                <w:rFonts w:ascii="Arial" w:eastAsia="Times New Roman" w:hAnsi="Arial" w:cs="Arial"/>
                <w:b/>
                <w:bCs/>
                <w:sz w:val="24"/>
                <w:szCs w:val="24"/>
                <w:lang w:val="es-ES" w:eastAsia="es-ES"/>
              </w:rPr>
              <w:t xml:space="preserve"> </w:t>
            </w:r>
            <w:proofErr w:type="spellStart"/>
            <w:r w:rsidRPr="00515256">
              <w:rPr>
                <w:rFonts w:ascii="Arial" w:eastAsia="Times New Roman" w:hAnsi="Arial" w:cs="Arial"/>
                <w:b/>
                <w:bCs/>
                <w:i/>
                <w:iCs/>
                <w:color w:val="0000A0"/>
                <w:sz w:val="24"/>
                <w:szCs w:val="24"/>
                <w:lang w:val="es-ES" w:eastAsia="es-ES"/>
              </w:rPr>
              <w:t>l'espagnol</w:t>
            </w:r>
            <w:proofErr w:type="spellEnd"/>
            <w:r w:rsidRPr="00515256">
              <w:rPr>
                <w:rFonts w:ascii="Arial" w:eastAsia="Times New Roman" w:hAnsi="Arial" w:cs="Arial"/>
                <w:b/>
                <w:bCs/>
                <w:sz w:val="24"/>
                <w:szCs w:val="24"/>
                <w:lang w:val="es-ES" w:eastAsia="es-ES"/>
              </w:rPr>
              <w:t>?</w:t>
            </w:r>
          </w:p>
        </w:tc>
        <w:tc>
          <w:tcPr>
            <w:tcW w:w="40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8F3FF"/>
            <w:hideMark/>
          </w:tcPr>
          <w:p w:rsidR="00515256" w:rsidRPr="00515256" w:rsidRDefault="00515256" w:rsidP="00515256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51525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ES"/>
              </w:rPr>
              <w:t>Oui, je</w:t>
            </w:r>
            <w:r w:rsidRPr="00515256">
              <w:rPr>
                <w:rFonts w:ascii="Arial" w:eastAsia="Times New Roman" w:hAnsi="Arial" w:cs="Arial"/>
                <w:b/>
                <w:bCs/>
                <w:color w:val="0000A0"/>
                <w:sz w:val="24"/>
                <w:szCs w:val="24"/>
                <w:lang w:eastAsia="es-ES"/>
              </w:rPr>
              <w:t xml:space="preserve"> </w:t>
            </w:r>
            <w:r w:rsidRPr="00515256">
              <w:rPr>
                <w:rFonts w:ascii="Arial" w:eastAsia="Times New Roman" w:hAnsi="Arial" w:cs="Arial"/>
                <w:b/>
                <w:bCs/>
                <w:i/>
                <w:iCs/>
                <w:color w:val="0000A0"/>
                <w:sz w:val="24"/>
                <w:szCs w:val="24"/>
                <w:lang w:eastAsia="es-ES"/>
              </w:rPr>
              <w:t>le</w:t>
            </w:r>
            <w:r w:rsidRPr="0051525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ES"/>
              </w:rPr>
              <w:t xml:space="preserve"> </w:t>
            </w:r>
            <w:r w:rsidRPr="00515256">
              <w:rPr>
                <w:rFonts w:ascii="Arial" w:eastAsia="Times New Roman" w:hAnsi="Arial" w:cs="Arial"/>
                <w:b/>
                <w:bCs/>
                <w:color w:val="FF0000"/>
                <w:sz w:val="24"/>
                <w:szCs w:val="24"/>
                <w:lang w:eastAsia="es-ES"/>
              </w:rPr>
              <w:t>parle</w:t>
            </w:r>
            <w:r w:rsidRPr="0051525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ES"/>
              </w:rPr>
              <w:t xml:space="preserve"> couramment.</w:t>
            </w:r>
          </w:p>
        </w:tc>
      </w:tr>
      <w:tr w:rsidR="00515256" w:rsidRPr="00515256" w:rsidTr="00475875">
        <w:trPr>
          <w:tblCellSpacing w:w="0" w:type="dxa"/>
          <w:jc w:val="center"/>
        </w:trPr>
        <w:tc>
          <w:tcPr>
            <w:tcW w:w="38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8F3FF"/>
            <w:hideMark/>
          </w:tcPr>
          <w:p w:rsidR="00515256" w:rsidRPr="00515256" w:rsidRDefault="00515256" w:rsidP="00515256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51525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ES"/>
              </w:rPr>
              <w:t xml:space="preserve">Tu vas </w:t>
            </w:r>
            <w:r w:rsidRPr="00515256">
              <w:rPr>
                <w:rFonts w:ascii="Arial" w:eastAsia="Times New Roman" w:hAnsi="Arial" w:cs="Arial"/>
                <w:b/>
                <w:bCs/>
                <w:color w:val="FF0000"/>
                <w:sz w:val="24"/>
                <w:szCs w:val="24"/>
                <w:lang w:eastAsia="es-ES"/>
              </w:rPr>
              <w:t>inviter</w:t>
            </w:r>
            <w:r w:rsidRPr="00515256">
              <w:rPr>
                <w:rFonts w:ascii="Arial" w:eastAsia="Times New Roman" w:hAnsi="Arial" w:cs="Arial"/>
                <w:b/>
                <w:bCs/>
                <w:color w:val="0000A0"/>
                <w:sz w:val="24"/>
                <w:szCs w:val="24"/>
                <w:lang w:eastAsia="es-ES"/>
              </w:rPr>
              <w:t xml:space="preserve"> </w:t>
            </w:r>
            <w:r w:rsidRPr="00515256">
              <w:rPr>
                <w:rFonts w:ascii="Arial" w:eastAsia="Times New Roman" w:hAnsi="Arial" w:cs="Arial"/>
                <w:b/>
                <w:bCs/>
                <w:i/>
                <w:iCs/>
                <w:color w:val="0000A0"/>
                <w:sz w:val="24"/>
                <w:szCs w:val="24"/>
                <w:lang w:eastAsia="es-ES"/>
              </w:rPr>
              <w:t>tes amis</w:t>
            </w:r>
            <w:r w:rsidRPr="0051525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ES"/>
              </w:rPr>
              <w:t>?</w:t>
            </w:r>
          </w:p>
        </w:tc>
        <w:tc>
          <w:tcPr>
            <w:tcW w:w="40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8F3FF"/>
            <w:hideMark/>
          </w:tcPr>
          <w:p w:rsidR="00515256" w:rsidRPr="00515256" w:rsidRDefault="00515256" w:rsidP="00515256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51525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ES"/>
              </w:rPr>
              <w:t xml:space="preserve">Oui, je vais </w:t>
            </w:r>
            <w:r w:rsidRPr="00515256">
              <w:rPr>
                <w:rFonts w:ascii="Arial" w:eastAsia="Times New Roman" w:hAnsi="Arial" w:cs="Arial"/>
                <w:b/>
                <w:bCs/>
                <w:i/>
                <w:iCs/>
                <w:color w:val="0000A0"/>
                <w:sz w:val="24"/>
                <w:szCs w:val="24"/>
                <w:lang w:eastAsia="es-ES"/>
              </w:rPr>
              <w:t>les</w:t>
            </w:r>
            <w:r w:rsidRPr="0051525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ES"/>
              </w:rPr>
              <w:t xml:space="preserve"> inviter.</w:t>
            </w:r>
          </w:p>
        </w:tc>
      </w:tr>
    </w:tbl>
    <w:p w:rsidR="00E03501" w:rsidRDefault="00E03501" w:rsidP="00B84F35">
      <w:pPr>
        <w:ind w:left="0" w:firstLine="0"/>
        <w:outlineLvl w:val="0"/>
        <w:rPr>
          <w:rFonts w:ascii="Arial" w:eastAsia="Times New Roman" w:hAnsi="Arial" w:cs="Arial"/>
          <w:b/>
          <w:bCs/>
          <w:kern w:val="36"/>
          <w:sz w:val="24"/>
          <w:szCs w:val="24"/>
          <w:lang w:eastAsia="es-ES"/>
        </w:rPr>
      </w:pPr>
    </w:p>
    <w:p w:rsidR="00B84F35" w:rsidRPr="00B84F35" w:rsidRDefault="00B84F35" w:rsidP="00B84F35">
      <w:pPr>
        <w:ind w:left="0" w:firstLine="0"/>
        <w:outlineLvl w:val="0"/>
        <w:rPr>
          <w:rFonts w:ascii="Arial" w:eastAsia="Times New Roman" w:hAnsi="Arial" w:cs="Arial"/>
          <w:b/>
          <w:bCs/>
          <w:kern w:val="36"/>
          <w:sz w:val="24"/>
          <w:szCs w:val="24"/>
          <w:lang w:eastAsia="es-ES"/>
        </w:rPr>
      </w:pPr>
      <w:r w:rsidRPr="008236AD">
        <w:rPr>
          <w:rFonts w:ascii="Arial" w:eastAsia="Times New Roman" w:hAnsi="Arial" w:cs="Arial"/>
          <w:b/>
          <w:bCs/>
          <w:color w:val="0000FF"/>
          <w:kern w:val="36"/>
          <w:sz w:val="24"/>
          <w:szCs w:val="24"/>
          <w:lang w:eastAsia="es-ES"/>
        </w:rPr>
        <w:t>Complément (d’objet) direct et indirect, comment les trouver?</w:t>
      </w:r>
    </w:p>
    <w:p w:rsidR="00B84F35" w:rsidRPr="008236AD" w:rsidRDefault="00B84F35" w:rsidP="00B84F35">
      <w:pPr>
        <w:ind w:left="0" w:firstLine="0"/>
        <w:outlineLvl w:val="2"/>
        <w:rPr>
          <w:rFonts w:ascii="Arial" w:eastAsia="Times New Roman" w:hAnsi="Arial" w:cs="Arial"/>
          <w:b/>
          <w:bCs/>
          <w:sz w:val="24"/>
          <w:szCs w:val="24"/>
          <w:lang w:eastAsia="es-ES"/>
        </w:rPr>
      </w:pPr>
      <w:ins w:id="1" w:author="Unknown">
        <w:r w:rsidRPr="00B84F35">
          <w:rPr>
            <w:rFonts w:ascii="Arial" w:eastAsia="Times New Roman" w:hAnsi="Arial" w:cs="Arial"/>
            <w:b/>
            <w:bCs/>
            <w:sz w:val="24"/>
            <w:szCs w:val="24"/>
            <w:lang w:eastAsia="es-ES"/>
          </w:rPr>
          <w:t>Nouvelle grammaire</w:t>
        </w:r>
      </w:ins>
    </w:p>
    <w:p w:rsidR="00B84F35" w:rsidRPr="008236AD" w:rsidRDefault="00B84F35" w:rsidP="00B84F35">
      <w:pPr>
        <w:pStyle w:val="NormalWeb"/>
        <w:rPr>
          <w:rFonts w:ascii="Arial" w:hAnsi="Arial" w:cs="Arial"/>
          <w:lang w:val="fr-FR"/>
        </w:rPr>
      </w:pPr>
      <w:r w:rsidRPr="008236AD">
        <w:rPr>
          <w:rFonts w:ascii="Arial" w:hAnsi="Arial" w:cs="Arial"/>
          <w:lang w:val="fr-FR"/>
        </w:rPr>
        <w:t xml:space="preserve">Le complément d’objet direct (COD) se nomme maintenant complément direct du verbe (CD) tandis que le complément d’objet indirect (COI) a pris le nom de complément indirect du verbe (CI). </w:t>
      </w:r>
    </w:p>
    <w:p w:rsidR="00B84F35" w:rsidRPr="00B84F35" w:rsidRDefault="00B84F35" w:rsidP="00B84F35">
      <w:pPr>
        <w:ind w:left="0" w:firstLine="0"/>
        <w:outlineLvl w:val="2"/>
        <w:rPr>
          <w:ins w:id="2" w:author="Unknown"/>
          <w:rFonts w:ascii="Arial" w:eastAsia="Times New Roman" w:hAnsi="Arial" w:cs="Arial"/>
          <w:b/>
          <w:bCs/>
          <w:sz w:val="24"/>
          <w:szCs w:val="24"/>
          <w:lang w:eastAsia="es-ES"/>
        </w:rPr>
      </w:pPr>
    </w:p>
    <w:p w:rsidR="00B84F35" w:rsidRPr="008236AD" w:rsidRDefault="00B84F35" w:rsidP="00B84F35">
      <w:pPr>
        <w:ind w:left="0" w:firstLine="0"/>
        <w:outlineLvl w:val="2"/>
        <w:rPr>
          <w:rFonts w:ascii="Arial" w:eastAsia="Times New Roman" w:hAnsi="Arial" w:cs="Arial"/>
          <w:b/>
          <w:bCs/>
          <w:sz w:val="24"/>
          <w:szCs w:val="24"/>
          <w:lang w:eastAsia="es-ES"/>
        </w:rPr>
      </w:pPr>
      <w:ins w:id="3" w:author="Unknown">
        <w:r w:rsidRPr="00B84F35">
          <w:rPr>
            <w:rFonts w:ascii="Arial" w:eastAsia="Times New Roman" w:hAnsi="Arial" w:cs="Arial"/>
            <w:b/>
            <w:bCs/>
            <w:sz w:val="24"/>
            <w:szCs w:val="24"/>
            <w:lang w:eastAsia="es-ES"/>
          </w:rPr>
          <w:t>COMPLÉMENT DIRECT</w:t>
        </w:r>
      </w:ins>
    </w:p>
    <w:p w:rsidR="00B84F35" w:rsidRPr="00B84F35" w:rsidRDefault="00B84F35" w:rsidP="00B84F35">
      <w:pPr>
        <w:ind w:left="0" w:firstLine="0"/>
        <w:rPr>
          <w:rFonts w:ascii="Arial" w:eastAsia="Times New Roman" w:hAnsi="Arial" w:cs="Arial"/>
          <w:sz w:val="24"/>
          <w:szCs w:val="24"/>
          <w:lang w:eastAsia="es-ES"/>
        </w:rPr>
      </w:pPr>
      <w:r w:rsidRPr="00B84F35">
        <w:rPr>
          <w:rFonts w:ascii="Arial" w:eastAsia="Times New Roman" w:hAnsi="Arial" w:cs="Arial"/>
          <w:sz w:val="24"/>
          <w:szCs w:val="24"/>
          <w:lang w:eastAsia="es-ES"/>
        </w:rPr>
        <w:t>Pour trouver le CD d’un verbe, il suffit de poser la question quoi (ou qui?) juste après le verbe. La réponse à cette question correspond au CD, elle peut se trouver avant ou après le verbe.</w:t>
      </w:r>
    </w:p>
    <w:p w:rsidR="00B84F35" w:rsidRPr="00B84F35" w:rsidRDefault="00B84F35" w:rsidP="00B84F35">
      <w:pPr>
        <w:spacing w:before="0" w:beforeAutospacing="0" w:after="0" w:afterAutospacing="0"/>
        <w:ind w:left="0" w:firstLine="0"/>
        <w:rPr>
          <w:rFonts w:ascii="Arial" w:eastAsia="Times New Roman" w:hAnsi="Arial" w:cs="Arial"/>
          <w:sz w:val="24"/>
          <w:szCs w:val="24"/>
          <w:lang w:eastAsia="es-ES"/>
        </w:rPr>
      </w:pPr>
      <w:r w:rsidRPr="00B84F35">
        <w:rPr>
          <w:rFonts w:ascii="Arial" w:eastAsia="Times New Roman" w:hAnsi="Arial" w:cs="Arial"/>
          <w:sz w:val="24"/>
          <w:szCs w:val="24"/>
          <w:lang w:eastAsia="es-ES"/>
        </w:rPr>
        <w:t xml:space="preserve">Ex. : Le félin a croqué la souris qui le narguait depuis longtemps. </w:t>
      </w:r>
    </w:p>
    <w:p w:rsidR="00B84F35" w:rsidRPr="00B84F35" w:rsidRDefault="00B84F35" w:rsidP="00B84F35">
      <w:pPr>
        <w:ind w:left="0" w:firstLine="0"/>
        <w:rPr>
          <w:rFonts w:ascii="Arial" w:eastAsia="Times New Roman" w:hAnsi="Arial" w:cs="Arial"/>
          <w:sz w:val="24"/>
          <w:szCs w:val="24"/>
          <w:lang w:eastAsia="es-ES"/>
        </w:rPr>
      </w:pPr>
      <w:r w:rsidRPr="00B84F35">
        <w:rPr>
          <w:rFonts w:ascii="Arial" w:eastAsia="Times New Roman" w:hAnsi="Arial" w:cs="Arial"/>
          <w:sz w:val="24"/>
          <w:szCs w:val="24"/>
          <w:lang w:eastAsia="es-ES"/>
        </w:rPr>
        <w:t xml:space="preserve">Le félin a croqué </w:t>
      </w:r>
      <w:r w:rsidRPr="008236AD">
        <w:rPr>
          <w:rFonts w:ascii="Arial" w:eastAsia="Times New Roman" w:hAnsi="Arial" w:cs="Arial"/>
          <w:b/>
          <w:bCs/>
          <w:sz w:val="24"/>
          <w:szCs w:val="24"/>
          <w:lang w:eastAsia="es-ES"/>
        </w:rPr>
        <w:t>quoi?</w:t>
      </w:r>
      <w:r w:rsidRPr="00B84F35">
        <w:rPr>
          <w:rFonts w:ascii="Arial" w:eastAsia="Times New Roman" w:hAnsi="Arial" w:cs="Arial"/>
          <w:sz w:val="24"/>
          <w:szCs w:val="24"/>
          <w:lang w:eastAsia="es-ES"/>
        </w:rPr>
        <w:t xml:space="preserve"> </w:t>
      </w:r>
      <w:proofErr w:type="gramStart"/>
      <w:r w:rsidRPr="00B84F35">
        <w:rPr>
          <w:rFonts w:ascii="Arial" w:eastAsia="Times New Roman" w:hAnsi="Arial" w:cs="Arial"/>
          <w:sz w:val="24"/>
          <w:szCs w:val="24"/>
          <w:lang w:eastAsia="es-ES"/>
        </w:rPr>
        <w:t>la</w:t>
      </w:r>
      <w:proofErr w:type="gramEnd"/>
      <w:r w:rsidRPr="00B84F35">
        <w:rPr>
          <w:rFonts w:ascii="Arial" w:eastAsia="Times New Roman" w:hAnsi="Arial" w:cs="Arial"/>
          <w:sz w:val="24"/>
          <w:szCs w:val="24"/>
          <w:lang w:eastAsia="es-ES"/>
        </w:rPr>
        <w:t xml:space="preserve"> souris</w:t>
      </w:r>
      <w:r w:rsidRPr="00B84F35">
        <w:rPr>
          <w:rFonts w:ascii="Arial" w:eastAsia="Times New Roman" w:hAnsi="Arial" w:cs="Arial"/>
          <w:sz w:val="24"/>
          <w:szCs w:val="24"/>
          <w:lang w:eastAsia="es-ES"/>
        </w:rPr>
        <w:br/>
        <w:t xml:space="preserve">La souris est donc le CD du verbe croquer. </w:t>
      </w:r>
    </w:p>
    <w:p w:rsidR="00B84F35" w:rsidRPr="00B84F35" w:rsidRDefault="00B84F35" w:rsidP="00B84F35">
      <w:pPr>
        <w:spacing w:before="0" w:beforeAutospacing="0" w:after="0" w:afterAutospacing="0"/>
        <w:ind w:left="0" w:firstLine="0"/>
        <w:rPr>
          <w:rFonts w:ascii="Arial" w:eastAsia="Times New Roman" w:hAnsi="Arial" w:cs="Arial"/>
          <w:sz w:val="24"/>
          <w:szCs w:val="24"/>
          <w:lang w:eastAsia="es-ES"/>
        </w:rPr>
      </w:pPr>
      <w:r w:rsidRPr="00B84F35">
        <w:rPr>
          <w:rFonts w:ascii="Arial" w:eastAsia="Times New Roman" w:hAnsi="Arial" w:cs="Arial"/>
          <w:sz w:val="24"/>
          <w:szCs w:val="24"/>
          <w:lang w:eastAsia="es-ES"/>
        </w:rPr>
        <w:t xml:space="preserve">Ex. : Paul a épousé Julia la semaine dernière. </w:t>
      </w:r>
    </w:p>
    <w:p w:rsidR="00B84F35" w:rsidRPr="00B84F35" w:rsidRDefault="00B84F35" w:rsidP="00B84F35">
      <w:pPr>
        <w:ind w:left="0" w:firstLine="0"/>
        <w:rPr>
          <w:rFonts w:ascii="Arial" w:eastAsia="Times New Roman" w:hAnsi="Arial" w:cs="Arial"/>
          <w:sz w:val="24"/>
          <w:szCs w:val="24"/>
          <w:lang w:eastAsia="es-ES"/>
        </w:rPr>
      </w:pPr>
      <w:r w:rsidRPr="00B84F35">
        <w:rPr>
          <w:rFonts w:ascii="Arial" w:eastAsia="Times New Roman" w:hAnsi="Arial" w:cs="Arial"/>
          <w:sz w:val="24"/>
          <w:szCs w:val="24"/>
          <w:lang w:eastAsia="es-ES"/>
        </w:rPr>
        <w:t xml:space="preserve">Paul a épousé </w:t>
      </w:r>
      <w:r w:rsidRPr="008236AD">
        <w:rPr>
          <w:rFonts w:ascii="Arial" w:eastAsia="Times New Roman" w:hAnsi="Arial" w:cs="Arial"/>
          <w:b/>
          <w:bCs/>
          <w:sz w:val="24"/>
          <w:szCs w:val="24"/>
          <w:lang w:eastAsia="es-ES"/>
        </w:rPr>
        <w:t>qui?</w:t>
      </w:r>
      <w:r w:rsidRPr="00B84F35">
        <w:rPr>
          <w:rFonts w:ascii="Arial" w:eastAsia="Times New Roman" w:hAnsi="Arial" w:cs="Arial"/>
          <w:sz w:val="24"/>
          <w:szCs w:val="24"/>
          <w:lang w:eastAsia="es-ES"/>
        </w:rPr>
        <w:t xml:space="preserve"> Julia</w:t>
      </w:r>
      <w:r w:rsidRPr="00B84F35">
        <w:rPr>
          <w:rFonts w:ascii="Arial" w:eastAsia="Times New Roman" w:hAnsi="Arial" w:cs="Arial"/>
          <w:sz w:val="24"/>
          <w:szCs w:val="24"/>
          <w:lang w:eastAsia="es-ES"/>
        </w:rPr>
        <w:br/>
        <w:t>Julia est donc le CD du verbe a épousé.</w:t>
      </w:r>
    </w:p>
    <w:p w:rsidR="00B84F35" w:rsidRPr="00B84F35" w:rsidRDefault="00B84F35" w:rsidP="00B84F35">
      <w:pPr>
        <w:ind w:left="0" w:firstLine="0"/>
        <w:outlineLvl w:val="2"/>
        <w:rPr>
          <w:ins w:id="4" w:author="Unknown"/>
          <w:rFonts w:ascii="Arial" w:eastAsia="Times New Roman" w:hAnsi="Arial" w:cs="Arial"/>
          <w:b/>
          <w:bCs/>
          <w:sz w:val="24"/>
          <w:szCs w:val="24"/>
          <w:lang w:eastAsia="es-ES"/>
        </w:rPr>
      </w:pPr>
    </w:p>
    <w:p w:rsidR="00B84F35" w:rsidRPr="008236AD" w:rsidRDefault="00B84F35" w:rsidP="00B84F35">
      <w:pPr>
        <w:ind w:left="0" w:firstLine="0"/>
        <w:outlineLvl w:val="2"/>
        <w:rPr>
          <w:rFonts w:ascii="Arial" w:eastAsia="Times New Roman" w:hAnsi="Arial" w:cs="Arial"/>
          <w:b/>
          <w:bCs/>
          <w:sz w:val="24"/>
          <w:szCs w:val="24"/>
          <w:lang w:eastAsia="es-ES"/>
        </w:rPr>
      </w:pPr>
      <w:ins w:id="5" w:author="Unknown">
        <w:r w:rsidRPr="00B84F35">
          <w:rPr>
            <w:rFonts w:ascii="Arial" w:eastAsia="Times New Roman" w:hAnsi="Arial" w:cs="Arial"/>
            <w:b/>
            <w:bCs/>
            <w:sz w:val="24"/>
            <w:szCs w:val="24"/>
            <w:lang w:eastAsia="es-ES"/>
          </w:rPr>
          <w:lastRenderedPageBreak/>
          <w:t>Attention</w:t>
        </w:r>
      </w:ins>
    </w:p>
    <w:p w:rsidR="00B84F35" w:rsidRPr="00B84F35" w:rsidRDefault="00B84F35" w:rsidP="00B84F35">
      <w:pPr>
        <w:ind w:left="0" w:firstLine="0"/>
        <w:rPr>
          <w:rFonts w:ascii="Arial" w:eastAsia="Times New Roman" w:hAnsi="Arial" w:cs="Arial"/>
          <w:sz w:val="24"/>
          <w:szCs w:val="24"/>
          <w:lang w:eastAsia="es-ES"/>
        </w:rPr>
      </w:pPr>
      <w:r w:rsidRPr="00B84F35">
        <w:rPr>
          <w:rFonts w:ascii="Arial" w:eastAsia="Times New Roman" w:hAnsi="Arial" w:cs="Arial"/>
          <w:sz w:val="24"/>
          <w:szCs w:val="24"/>
          <w:lang w:eastAsia="es-ES"/>
        </w:rPr>
        <w:t>Le CD peut être placé entre le verbe et son sujet, le complément est alors considéré comme étant placé avant le verbe.</w:t>
      </w:r>
    </w:p>
    <w:p w:rsidR="00B84F35" w:rsidRPr="00B84F35" w:rsidRDefault="00B84F35" w:rsidP="00B84F35">
      <w:pPr>
        <w:spacing w:before="0" w:beforeAutospacing="0" w:after="0" w:afterAutospacing="0"/>
        <w:ind w:left="0" w:firstLine="0"/>
        <w:rPr>
          <w:rFonts w:ascii="Arial" w:eastAsia="Times New Roman" w:hAnsi="Arial" w:cs="Arial"/>
          <w:sz w:val="24"/>
          <w:szCs w:val="24"/>
          <w:lang w:eastAsia="es-ES"/>
        </w:rPr>
      </w:pPr>
      <w:r w:rsidRPr="00B84F35">
        <w:rPr>
          <w:rFonts w:ascii="Arial" w:eastAsia="Times New Roman" w:hAnsi="Arial" w:cs="Arial"/>
          <w:sz w:val="24"/>
          <w:szCs w:val="24"/>
          <w:lang w:eastAsia="es-ES"/>
        </w:rPr>
        <w:t xml:space="preserve">Ex. : Ce jus de pommes, je </w:t>
      </w:r>
      <w:r w:rsidRPr="008236AD">
        <w:rPr>
          <w:rFonts w:ascii="Arial" w:eastAsia="Times New Roman" w:hAnsi="Arial" w:cs="Arial"/>
          <w:b/>
          <w:bCs/>
          <w:sz w:val="24"/>
          <w:szCs w:val="24"/>
          <w:lang w:eastAsia="es-ES"/>
        </w:rPr>
        <w:t>l’</w:t>
      </w:r>
      <w:r w:rsidRPr="00B84F35">
        <w:rPr>
          <w:rFonts w:ascii="Arial" w:eastAsia="Times New Roman" w:hAnsi="Arial" w:cs="Arial"/>
          <w:sz w:val="24"/>
          <w:szCs w:val="24"/>
          <w:lang w:eastAsia="es-ES"/>
        </w:rPr>
        <w:t xml:space="preserve">ai bu avidement. </w:t>
      </w:r>
    </w:p>
    <w:p w:rsidR="00B84F35" w:rsidRPr="00B84F35" w:rsidRDefault="00B84F35" w:rsidP="00B84F35">
      <w:pPr>
        <w:ind w:left="0" w:firstLine="0"/>
        <w:rPr>
          <w:rFonts w:ascii="Arial" w:eastAsia="Times New Roman" w:hAnsi="Arial" w:cs="Arial"/>
          <w:sz w:val="24"/>
          <w:szCs w:val="24"/>
          <w:lang w:eastAsia="es-ES"/>
        </w:rPr>
      </w:pPr>
      <w:proofErr w:type="gramStart"/>
      <w:r w:rsidRPr="00B84F35">
        <w:rPr>
          <w:rFonts w:ascii="Arial" w:eastAsia="Times New Roman" w:hAnsi="Arial" w:cs="Arial"/>
          <w:sz w:val="24"/>
          <w:szCs w:val="24"/>
          <w:lang w:eastAsia="es-ES"/>
        </w:rPr>
        <w:t>j’ai</w:t>
      </w:r>
      <w:proofErr w:type="gramEnd"/>
      <w:r w:rsidRPr="00B84F35">
        <w:rPr>
          <w:rFonts w:ascii="Arial" w:eastAsia="Times New Roman" w:hAnsi="Arial" w:cs="Arial"/>
          <w:sz w:val="24"/>
          <w:szCs w:val="24"/>
          <w:lang w:eastAsia="es-ES"/>
        </w:rPr>
        <w:t xml:space="preserve"> bu quoi? l’ (ce pronom remplace le groupe nominal « ce jus de pommes »</w:t>
      </w:r>
      <w:proofErr w:type="gramStart"/>
      <w:r w:rsidRPr="00B84F35">
        <w:rPr>
          <w:rFonts w:ascii="Arial" w:eastAsia="Times New Roman" w:hAnsi="Arial" w:cs="Arial"/>
          <w:sz w:val="24"/>
          <w:szCs w:val="24"/>
          <w:lang w:eastAsia="es-ES"/>
        </w:rPr>
        <w:t>)</w:t>
      </w:r>
      <w:proofErr w:type="gramEnd"/>
      <w:r w:rsidRPr="00B84F35">
        <w:rPr>
          <w:rFonts w:ascii="Arial" w:eastAsia="Times New Roman" w:hAnsi="Arial" w:cs="Arial"/>
          <w:sz w:val="24"/>
          <w:szCs w:val="24"/>
          <w:lang w:eastAsia="es-ES"/>
        </w:rPr>
        <w:br/>
        <w:t xml:space="preserve">l’ est donc le CD du verbe ai bu. Il est placé avant le verbe. </w:t>
      </w:r>
    </w:p>
    <w:p w:rsidR="00B84F35" w:rsidRPr="008236AD" w:rsidRDefault="00B84F35" w:rsidP="00B84F35">
      <w:pPr>
        <w:ind w:left="0" w:firstLine="0"/>
        <w:outlineLvl w:val="2"/>
        <w:rPr>
          <w:rFonts w:ascii="Arial" w:eastAsia="Times New Roman" w:hAnsi="Arial" w:cs="Arial"/>
          <w:b/>
          <w:bCs/>
          <w:sz w:val="24"/>
          <w:szCs w:val="24"/>
          <w:lang w:eastAsia="es-ES"/>
        </w:rPr>
      </w:pPr>
    </w:p>
    <w:p w:rsidR="00B84F35" w:rsidRPr="008236AD" w:rsidRDefault="00B84F35" w:rsidP="00B84F35">
      <w:pPr>
        <w:ind w:left="0" w:firstLine="0"/>
        <w:outlineLvl w:val="2"/>
        <w:rPr>
          <w:rFonts w:ascii="Arial" w:eastAsia="Times New Roman" w:hAnsi="Arial" w:cs="Arial"/>
          <w:b/>
          <w:bCs/>
          <w:sz w:val="24"/>
          <w:szCs w:val="24"/>
          <w:lang w:eastAsia="es-ES"/>
        </w:rPr>
      </w:pPr>
      <w:ins w:id="6" w:author="Unknown">
        <w:r w:rsidRPr="00B84F35">
          <w:rPr>
            <w:rFonts w:ascii="Arial" w:eastAsia="Times New Roman" w:hAnsi="Arial" w:cs="Arial"/>
            <w:b/>
            <w:bCs/>
            <w:sz w:val="24"/>
            <w:szCs w:val="24"/>
            <w:lang w:eastAsia="es-ES"/>
          </w:rPr>
          <w:t>COMPLÉMENT INDIRECT</w:t>
        </w:r>
      </w:ins>
    </w:p>
    <w:p w:rsidR="00B84F35" w:rsidRPr="00B84F35" w:rsidRDefault="00B84F35" w:rsidP="00B84F35">
      <w:pPr>
        <w:spacing w:before="0" w:beforeAutospacing="0" w:after="0" w:afterAutospacing="0"/>
        <w:ind w:left="0" w:firstLine="0"/>
        <w:rPr>
          <w:rFonts w:ascii="Arial" w:eastAsia="Times New Roman" w:hAnsi="Arial" w:cs="Arial"/>
          <w:sz w:val="24"/>
          <w:szCs w:val="24"/>
          <w:lang w:eastAsia="es-ES"/>
        </w:rPr>
      </w:pPr>
      <w:r w:rsidRPr="00B84F35">
        <w:rPr>
          <w:rFonts w:ascii="Arial" w:eastAsia="Times New Roman" w:hAnsi="Arial" w:cs="Arial"/>
          <w:sz w:val="24"/>
          <w:szCs w:val="24"/>
          <w:lang w:eastAsia="es-ES"/>
        </w:rPr>
        <w:br/>
        <w:t xml:space="preserve">RAPPEL. Le complément indirect se distingue du complément direct par l’utilisation d’une préposition (à, de, par, pour, sans, d’en,…). </w:t>
      </w:r>
    </w:p>
    <w:p w:rsidR="00B84F35" w:rsidRPr="00B84F35" w:rsidRDefault="00B84F35" w:rsidP="00B84F35">
      <w:pPr>
        <w:ind w:left="0" w:firstLine="0"/>
        <w:rPr>
          <w:rFonts w:ascii="Arial" w:eastAsia="Times New Roman" w:hAnsi="Arial" w:cs="Arial"/>
          <w:sz w:val="24"/>
          <w:szCs w:val="24"/>
          <w:lang w:eastAsia="es-ES"/>
        </w:rPr>
      </w:pPr>
      <w:r w:rsidRPr="00B84F35">
        <w:rPr>
          <w:rFonts w:ascii="Arial" w:eastAsia="Times New Roman" w:hAnsi="Arial" w:cs="Arial"/>
          <w:sz w:val="24"/>
          <w:szCs w:val="24"/>
          <w:lang w:eastAsia="es-ES"/>
        </w:rPr>
        <w:t>Pour trouver le CI d’un verbe, il suffit de poser la question à quoi (ou à qui?) ou de quoi? (ou de qui?) juste après le verbe. La réponse à cette question correspond au CI, elle peut se trouver avant ou après le verbe.</w:t>
      </w:r>
    </w:p>
    <w:p w:rsidR="00B84F35" w:rsidRPr="00B84F35" w:rsidRDefault="00B84F35" w:rsidP="00B84F35">
      <w:pPr>
        <w:spacing w:before="0" w:beforeAutospacing="0" w:after="0" w:afterAutospacing="0"/>
        <w:ind w:left="0" w:firstLine="0"/>
        <w:rPr>
          <w:rFonts w:ascii="Arial" w:eastAsia="Times New Roman" w:hAnsi="Arial" w:cs="Arial"/>
          <w:sz w:val="24"/>
          <w:szCs w:val="24"/>
          <w:lang w:eastAsia="es-ES"/>
        </w:rPr>
      </w:pPr>
      <w:r w:rsidRPr="00B84F35">
        <w:rPr>
          <w:rFonts w:ascii="Arial" w:eastAsia="Times New Roman" w:hAnsi="Arial" w:cs="Arial"/>
          <w:sz w:val="24"/>
          <w:szCs w:val="24"/>
          <w:lang w:eastAsia="es-ES"/>
        </w:rPr>
        <w:t xml:space="preserve">Ex. : Ce jeune homme aspire à une vie rangée. </w:t>
      </w:r>
    </w:p>
    <w:p w:rsidR="00B84F35" w:rsidRPr="00B84F35" w:rsidRDefault="00B84F35" w:rsidP="00B84F35">
      <w:pPr>
        <w:ind w:left="0" w:firstLine="0"/>
        <w:rPr>
          <w:rFonts w:ascii="Arial" w:eastAsia="Times New Roman" w:hAnsi="Arial" w:cs="Arial"/>
          <w:sz w:val="24"/>
          <w:szCs w:val="24"/>
          <w:lang w:eastAsia="es-ES"/>
        </w:rPr>
      </w:pPr>
      <w:r w:rsidRPr="00B84F35">
        <w:rPr>
          <w:rFonts w:ascii="Arial" w:eastAsia="Times New Roman" w:hAnsi="Arial" w:cs="Arial"/>
          <w:sz w:val="24"/>
          <w:szCs w:val="24"/>
          <w:lang w:eastAsia="es-ES"/>
        </w:rPr>
        <w:t xml:space="preserve">Ce jeune homme aspire </w:t>
      </w:r>
      <w:r w:rsidRPr="008236AD">
        <w:rPr>
          <w:rFonts w:ascii="Arial" w:eastAsia="Times New Roman" w:hAnsi="Arial" w:cs="Arial"/>
          <w:b/>
          <w:bCs/>
          <w:sz w:val="24"/>
          <w:szCs w:val="24"/>
          <w:lang w:eastAsia="es-ES"/>
        </w:rPr>
        <w:t>à quoi?</w:t>
      </w:r>
      <w:r w:rsidRPr="00B84F35">
        <w:rPr>
          <w:rFonts w:ascii="Arial" w:eastAsia="Times New Roman" w:hAnsi="Arial" w:cs="Arial"/>
          <w:sz w:val="24"/>
          <w:szCs w:val="24"/>
          <w:lang w:eastAsia="es-ES"/>
        </w:rPr>
        <w:t xml:space="preserve"> </w:t>
      </w:r>
      <w:proofErr w:type="gramStart"/>
      <w:r w:rsidRPr="00B84F35">
        <w:rPr>
          <w:rFonts w:ascii="Arial" w:eastAsia="Times New Roman" w:hAnsi="Arial" w:cs="Arial"/>
          <w:sz w:val="24"/>
          <w:szCs w:val="24"/>
          <w:lang w:eastAsia="es-ES"/>
        </w:rPr>
        <w:t>à</w:t>
      </w:r>
      <w:proofErr w:type="gramEnd"/>
      <w:r w:rsidRPr="00B84F35">
        <w:rPr>
          <w:rFonts w:ascii="Arial" w:eastAsia="Times New Roman" w:hAnsi="Arial" w:cs="Arial"/>
          <w:sz w:val="24"/>
          <w:szCs w:val="24"/>
          <w:lang w:eastAsia="es-ES"/>
        </w:rPr>
        <w:t xml:space="preserve"> une vie rangée</w:t>
      </w:r>
      <w:r w:rsidRPr="00B84F35">
        <w:rPr>
          <w:rFonts w:ascii="Arial" w:eastAsia="Times New Roman" w:hAnsi="Arial" w:cs="Arial"/>
          <w:sz w:val="24"/>
          <w:szCs w:val="24"/>
          <w:lang w:eastAsia="es-ES"/>
        </w:rPr>
        <w:br/>
        <w:t xml:space="preserve">À une vie rangée est donc le CI du verbe aspire. </w:t>
      </w:r>
    </w:p>
    <w:p w:rsidR="00B84F35" w:rsidRPr="00B84F35" w:rsidRDefault="00B84F35" w:rsidP="00B84F35">
      <w:pPr>
        <w:spacing w:before="0" w:beforeAutospacing="0" w:after="0" w:afterAutospacing="0"/>
        <w:ind w:left="0" w:firstLine="0"/>
        <w:rPr>
          <w:rFonts w:ascii="Arial" w:eastAsia="Times New Roman" w:hAnsi="Arial" w:cs="Arial"/>
          <w:sz w:val="24"/>
          <w:szCs w:val="24"/>
          <w:lang w:eastAsia="es-ES"/>
        </w:rPr>
      </w:pPr>
      <w:r w:rsidRPr="00B84F35">
        <w:rPr>
          <w:rFonts w:ascii="Arial" w:eastAsia="Times New Roman" w:hAnsi="Arial" w:cs="Arial"/>
          <w:sz w:val="24"/>
          <w:szCs w:val="24"/>
          <w:lang w:eastAsia="es-ES"/>
        </w:rPr>
        <w:t>Ex. : Paul a demandé à Julia de l’épouser.</w:t>
      </w:r>
      <w:r w:rsidRPr="00B84F35">
        <w:rPr>
          <w:rFonts w:ascii="Arial" w:eastAsia="Times New Roman" w:hAnsi="Arial" w:cs="Arial"/>
          <w:sz w:val="24"/>
          <w:szCs w:val="24"/>
          <w:lang w:eastAsia="es-ES"/>
        </w:rPr>
        <w:br/>
        <w:t xml:space="preserve">Paul a demandé </w:t>
      </w:r>
      <w:r w:rsidRPr="008236AD">
        <w:rPr>
          <w:rFonts w:ascii="Arial" w:eastAsia="Times New Roman" w:hAnsi="Arial" w:cs="Arial"/>
          <w:b/>
          <w:bCs/>
          <w:sz w:val="24"/>
          <w:szCs w:val="24"/>
          <w:lang w:eastAsia="es-ES"/>
        </w:rPr>
        <w:t>à qui?</w:t>
      </w:r>
      <w:r w:rsidRPr="00B84F35">
        <w:rPr>
          <w:rFonts w:ascii="Arial" w:eastAsia="Times New Roman" w:hAnsi="Arial" w:cs="Arial"/>
          <w:sz w:val="24"/>
          <w:szCs w:val="24"/>
          <w:lang w:eastAsia="es-ES"/>
        </w:rPr>
        <w:t xml:space="preserve"> </w:t>
      </w:r>
      <w:proofErr w:type="gramStart"/>
      <w:r w:rsidRPr="00B84F35">
        <w:rPr>
          <w:rFonts w:ascii="Arial" w:eastAsia="Times New Roman" w:hAnsi="Arial" w:cs="Arial"/>
          <w:sz w:val="24"/>
          <w:szCs w:val="24"/>
          <w:lang w:eastAsia="es-ES"/>
        </w:rPr>
        <w:t>à</w:t>
      </w:r>
      <w:proofErr w:type="gramEnd"/>
      <w:r w:rsidRPr="00B84F35">
        <w:rPr>
          <w:rFonts w:ascii="Arial" w:eastAsia="Times New Roman" w:hAnsi="Arial" w:cs="Arial"/>
          <w:sz w:val="24"/>
          <w:szCs w:val="24"/>
          <w:lang w:eastAsia="es-ES"/>
        </w:rPr>
        <w:t xml:space="preserve"> Julia</w:t>
      </w:r>
      <w:r w:rsidRPr="00B84F35">
        <w:rPr>
          <w:rFonts w:ascii="Arial" w:eastAsia="Times New Roman" w:hAnsi="Arial" w:cs="Arial"/>
          <w:sz w:val="24"/>
          <w:szCs w:val="24"/>
          <w:lang w:eastAsia="es-ES"/>
        </w:rPr>
        <w:br/>
        <w:t xml:space="preserve">À Julia est donc le CI du verbe a demandé. </w:t>
      </w:r>
    </w:p>
    <w:p w:rsidR="00B84F35" w:rsidRPr="008236AD" w:rsidRDefault="00B84F35" w:rsidP="00B84F35">
      <w:pPr>
        <w:ind w:left="0" w:firstLine="0"/>
        <w:outlineLvl w:val="2"/>
        <w:rPr>
          <w:rFonts w:ascii="Arial" w:eastAsia="Times New Roman" w:hAnsi="Arial" w:cs="Arial"/>
          <w:b/>
          <w:bCs/>
          <w:sz w:val="24"/>
          <w:szCs w:val="24"/>
          <w:lang w:eastAsia="es-ES"/>
        </w:rPr>
      </w:pPr>
      <w:ins w:id="7" w:author="Unknown">
        <w:r w:rsidRPr="00B84F35">
          <w:rPr>
            <w:rFonts w:ascii="Arial" w:eastAsia="Times New Roman" w:hAnsi="Arial" w:cs="Arial"/>
            <w:b/>
            <w:bCs/>
            <w:sz w:val="24"/>
            <w:szCs w:val="24"/>
            <w:lang w:eastAsia="es-ES"/>
          </w:rPr>
          <w:t>Attention</w:t>
        </w:r>
      </w:ins>
    </w:p>
    <w:p w:rsidR="00B84F35" w:rsidRPr="00B84F35" w:rsidRDefault="00B84F35" w:rsidP="00B84F35">
      <w:pPr>
        <w:ind w:left="0" w:firstLine="0"/>
        <w:rPr>
          <w:rFonts w:ascii="Arial" w:eastAsia="Times New Roman" w:hAnsi="Arial" w:cs="Arial"/>
          <w:sz w:val="24"/>
          <w:szCs w:val="24"/>
          <w:lang w:eastAsia="es-ES"/>
        </w:rPr>
      </w:pPr>
      <w:r w:rsidRPr="00B84F35">
        <w:rPr>
          <w:rFonts w:ascii="Arial" w:eastAsia="Times New Roman" w:hAnsi="Arial" w:cs="Arial"/>
          <w:sz w:val="24"/>
          <w:szCs w:val="24"/>
          <w:lang w:eastAsia="es-ES"/>
        </w:rPr>
        <w:t xml:space="preserve">Un verbe peut très bien avoir à la fois un complément direct et un complément indirect. </w:t>
      </w:r>
    </w:p>
    <w:p w:rsidR="00B84F35" w:rsidRPr="00B84F35" w:rsidRDefault="00B84F35" w:rsidP="00B84F35">
      <w:pPr>
        <w:spacing w:before="0" w:beforeAutospacing="0" w:after="0" w:afterAutospacing="0"/>
        <w:ind w:left="0" w:firstLine="0"/>
        <w:rPr>
          <w:rFonts w:ascii="Arial" w:eastAsia="Times New Roman" w:hAnsi="Arial" w:cs="Arial"/>
          <w:sz w:val="24"/>
          <w:szCs w:val="24"/>
          <w:lang w:eastAsia="es-ES"/>
        </w:rPr>
      </w:pPr>
      <w:r w:rsidRPr="00B84F35">
        <w:rPr>
          <w:rFonts w:ascii="Arial" w:eastAsia="Times New Roman" w:hAnsi="Arial" w:cs="Arial"/>
          <w:sz w:val="24"/>
          <w:szCs w:val="24"/>
          <w:lang w:eastAsia="es-ES"/>
        </w:rPr>
        <w:t>Ex. : Julien a commandé une nouvelle toile à un artiste renommé.</w:t>
      </w:r>
      <w:r w:rsidRPr="00B84F35">
        <w:rPr>
          <w:rFonts w:ascii="Arial" w:eastAsia="Times New Roman" w:hAnsi="Arial" w:cs="Arial"/>
          <w:sz w:val="24"/>
          <w:szCs w:val="24"/>
          <w:lang w:eastAsia="es-ES"/>
        </w:rPr>
        <w:br/>
        <w:t xml:space="preserve">Julien a commandé </w:t>
      </w:r>
      <w:r w:rsidRPr="008236AD">
        <w:rPr>
          <w:rFonts w:ascii="Arial" w:eastAsia="Times New Roman" w:hAnsi="Arial" w:cs="Arial"/>
          <w:b/>
          <w:bCs/>
          <w:sz w:val="24"/>
          <w:szCs w:val="24"/>
          <w:lang w:eastAsia="es-ES"/>
        </w:rPr>
        <w:t>quoi?</w:t>
      </w:r>
      <w:r w:rsidRPr="00B84F35">
        <w:rPr>
          <w:rFonts w:ascii="Arial" w:eastAsia="Times New Roman" w:hAnsi="Arial" w:cs="Arial"/>
          <w:sz w:val="24"/>
          <w:szCs w:val="24"/>
          <w:lang w:eastAsia="es-ES"/>
        </w:rPr>
        <w:t xml:space="preserve"> </w:t>
      </w:r>
      <w:proofErr w:type="gramStart"/>
      <w:r w:rsidRPr="00B84F35">
        <w:rPr>
          <w:rFonts w:ascii="Arial" w:eastAsia="Times New Roman" w:hAnsi="Arial" w:cs="Arial"/>
          <w:sz w:val="24"/>
          <w:szCs w:val="24"/>
          <w:lang w:eastAsia="es-ES"/>
        </w:rPr>
        <w:t>une</w:t>
      </w:r>
      <w:proofErr w:type="gramEnd"/>
      <w:r w:rsidRPr="00B84F35">
        <w:rPr>
          <w:rFonts w:ascii="Arial" w:eastAsia="Times New Roman" w:hAnsi="Arial" w:cs="Arial"/>
          <w:sz w:val="24"/>
          <w:szCs w:val="24"/>
          <w:lang w:eastAsia="es-ES"/>
        </w:rPr>
        <w:t xml:space="preserve"> nouvelle toile</w:t>
      </w:r>
      <w:r w:rsidRPr="00B84F35">
        <w:rPr>
          <w:rFonts w:ascii="Arial" w:eastAsia="Times New Roman" w:hAnsi="Arial" w:cs="Arial"/>
          <w:sz w:val="24"/>
          <w:szCs w:val="24"/>
          <w:lang w:eastAsia="es-ES"/>
        </w:rPr>
        <w:br/>
        <w:t xml:space="preserve">Julien a commandé </w:t>
      </w:r>
      <w:r w:rsidRPr="008236AD">
        <w:rPr>
          <w:rFonts w:ascii="Arial" w:eastAsia="Times New Roman" w:hAnsi="Arial" w:cs="Arial"/>
          <w:b/>
          <w:bCs/>
          <w:sz w:val="24"/>
          <w:szCs w:val="24"/>
          <w:lang w:eastAsia="es-ES"/>
        </w:rPr>
        <w:t>à qui?</w:t>
      </w:r>
      <w:r w:rsidRPr="00B84F35">
        <w:rPr>
          <w:rFonts w:ascii="Arial" w:eastAsia="Times New Roman" w:hAnsi="Arial" w:cs="Arial"/>
          <w:sz w:val="24"/>
          <w:szCs w:val="24"/>
          <w:lang w:eastAsia="es-ES"/>
        </w:rPr>
        <w:t xml:space="preserve"> </w:t>
      </w:r>
      <w:proofErr w:type="gramStart"/>
      <w:r w:rsidRPr="00B84F35">
        <w:rPr>
          <w:rFonts w:ascii="Arial" w:eastAsia="Times New Roman" w:hAnsi="Arial" w:cs="Arial"/>
          <w:sz w:val="24"/>
          <w:szCs w:val="24"/>
          <w:lang w:eastAsia="es-ES"/>
        </w:rPr>
        <w:t>à</w:t>
      </w:r>
      <w:proofErr w:type="gramEnd"/>
      <w:r w:rsidRPr="00B84F35">
        <w:rPr>
          <w:rFonts w:ascii="Arial" w:eastAsia="Times New Roman" w:hAnsi="Arial" w:cs="Arial"/>
          <w:sz w:val="24"/>
          <w:szCs w:val="24"/>
          <w:lang w:eastAsia="es-ES"/>
        </w:rPr>
        <w:t xml:space="preserve"> un artiste renommé</w:t>
      </w:r>
      <w:r w:rsidRPr="00B84F35">
        <w:rPr>
          <w:rFonts w:ascii="Arial" w:eastAsia="Times New Roman" w:hAnsi="Arial" w:cs="Arial"/>
          <w:sz w:val="24"/>
          <w:szCs w:val="24"/>
          <w:lang w:eastAsia="es-ES"/>
        </w:rPr>
        <w:br/>
        <w:t xml:space="preserve">« Une nouvelle toile » est donc le CD du verbe a commandé alors que « à un artiste renommé » en est le CI. </w:t>
      </w:r>
    </w:p>
    <w:p w:rsidR="00B84F35" w:rsidRPr="00B84F35" w:rsidRDefault="00B84F35" w:rsidP="00B84F35">
      <w:pPr>
        <w:ind w:left="0" w:firstLine="0"/>
        <w:rPr>
          <w:rFonts w:ascii="Arial" w:eastAsia="Times New Roman" w:hAnsi="Arial" w:cs="Arial"/>
          <w:sz w:val="24"/>
          <w:szCs w:val="24"/>
          <w:lang w:eastAsia="es-ES"/>
        </w:rPr>
      </w:pPr>
      <w:r w:rsidRPr="00B84F35">
        <w:rPr>
          <w:rFonts w:ascii="Arial" w:eastAsia="Times New Roman" w:hAnsi="Arial" w:cs="Arial"/>
          <w:sz w:val="24"/>
          <w:szCs w:val="24"/>
          <w:lang w:eastAsia="es-ES"/>
        </w:rPr>
        <w:t>Certains verbes n’ont pas de complément, attention à ne pas « inventer » des réponses à vos questions pour trouver le CD ou le CI.</w:t>
      </w:r>
    </w:p>
    <w:p w:rsidR="00B84F35" w:rsidRPr="008236AD" w:rsidRDefault="00B84F35" w:rsidP="00B84F35">
      <w:pPr>
        <w:spacing w:before="0" w:beforeAutospacing="0" w:after="0" w:afterAutospacing="0"/>
        <w:ind w:left="0" w:firstLine="0"/>
        <w:rPr>
          <w:rFonts w:ascii="Arial" w:eastAsia="Times New Roman" w:hAnsi="Arial" w:cs="Arial"/>
          <w:sz w:val="24"/>
          <w:szCs w:val="24"/>
          <w:lang w:eastAsia="es-ES"/>
        </w:rPr>
      </w:pPr>
      <w:r w:rsidRPr="00B84F35">
        <w:rPr>
          <w:rFonts w:ascii="Arial" w:eastAsia="Times New Roman" w:hAnsi="Arial" w:cs="Arial"/>
          <w:sz w:val="24"/>
          <w:szCs w:val="24"/>
          <w:lang w:eastAsia="es-ES"/>
        </w:rPr>
        <w:t>Ex. : J’ai réussi.</w:t>
      </w:r>
      <w:r w:rsidRPr="00B84F35">
        <w:rPr>
          <w:rFonts w:ascii="Arial" w:eastAsia="Times New Roman" w:hAnsi="Arial" w:cs="Arial"/>
          <w:sz w:val="24"/>
          <w:szCs w:val="24"/>
          <w:lang w:eastAsia="es-ES"/>
        </w:rPr>
        <w:br/>
        <w:t xml:space="preserve">J’ai réussi </w:t>
      </w:r>
      <w:r w:rsidRPr="008236AD">
        <w:rPr>
          <w:rFonts w:ascii="Arial" w:eastAsia="Times New Roman" w:hAnsi="Arial" w:cs="Arial"/>
          <w:b/>
          <w:bCs/>
          <w:sz w:val="24"/>
          <w:szCs w:val="24"/>
          <w:lang w:eastAsia="es-ES"/>
        </w:rPr>
        <w:t>quoi?</w:t>
      </w:r>
      <w:r w:rsidRPr="00B84F35">
        <w:rPr>
          <w:rFonts w:ascii="Arial" w:eastAsia="Times New Roman" w:hAnsi="Arial" w:cs="Arial"/>
          <w:sz w:val="24"/>
          <w:szCs w:val="24"/>
          <w:lang w:eastAsia="es-ES"/>
        </w:rPr>
        <w:t xml:space="preserve"> </w:t>
      </w:r>
      <w:proofErr w:type="gramStart"/>
      <w:r w:rsidRPr="00B84F35">
        <w:rPr>
          <w:rFonts w:ascii="Arial" w:eastAsia="Times New Roman" w:hAnsi="Arial" w:cs="Arial"/>
          <w:sz w:val="24"/>
          <w:szCs w:val="24"/>
          <w:lang w:eastAsia="es-ES"/>
        </w:rPr>
        <w:t>aucune</w:t>
      </w:r>
      <w:proofErr w:type="gramEnd"/>
      <w:r w:rsidRPr="00B84F35">
        <w:rPr>
          <w:rFonts w:ascii="Arial" w:eastAsia="Times New Roman" w:hAnsi="Arial" w:cs="Arial"/>
          <w:sz w:val="24"/>
          <w:szCs w:val="24"/>
          <w:lang w:eastAsia="es-ES"/>
        </w:rPr>
        <w:t xml:space="preserve"> réponse</w:t>
      </w:r>
      <w:r w:rsidRPr="00B84F35">
        <w:rPr>
          <w:rFonts w:ascii="Arial" w:eastAsia="Times New Roman" w:hAnsi="Arial" w:cs="Arial"/>
          <w:sz w:val="24"/>
          <w:szCs w:val="24"/>
          <w:lang w:eastAsia="es-ES"/>
        </w:rPr>
        <w:br/>
        <w:t xml:space="preserve">J’ai réussi </w:t>
      </w:r>
      <w:r w:rsidRPr="008236AD">
        <w:rPr>
          <w:rFonts w:ascii="Arial" w:eastAsia="Times New Roman" w:hAnsi="Arial" w:cs="Arial"/>
          <w:b/>
          <w:bCs/>
          <w:sz w:val="24"/>
          <w:szCs w:val="24"/>
          <w:lang w:eastAsia="es-ES"/>
        </w:rPr>
        <w:t>à quoi?</w:t>
      </w:r>
      <w:r w:rsidRPr="00B84F35">
        <w:rPr>
          <w:rFonts w:ascii="Arial" w:eastAsia="Times New Roman" w:hAnsi="Arial" w:cs="Arial"/>
          <w:sz w:val="24"/>
          <w:szCs w:val="24"/>
          <w:lang w:eastAsia="es-ES"/>
        </w:rPr>
        <w:t xml:space="preserve"> </w:t>
      </w:r>
      <w:proofErr w:type="gramStart"/>
      <w:r w:rsidRPr="00B84F35">
        <w:rPr>
          <w:rFonts w:ascii="Arial" w:eastAsia="Times New Roman" w:hAnsi="Arial" w:cs="Arial"/>
          <w:sz w:val="24"/>
          <w:szCs w:val="24"/>
          <w:lang w:eastAsia="es-ES"/>
        </w:rPr>
        <w:t>aucune</w:t>
      </w:r>
      <w:proofErr w:type="gramEnd"/>
      <w:r w:rsidRPr="00B84F35">
        <w:rPr>
          <w:rFonts w:ascii="Arial" w:eastAsia="Times New Roman" w:hAnsi="Arial" w:cs="Arial"/>
          <w:sz w:val="24"/>
          <w:szCs w:val="24"/>
          <w:lang w:eastAsia="es-ES"/>
        </w:rPr>
        <w:t xml:space="preserve"> réponse</w:t>
      </w:r>
      <w:r w:rsidRPr="00B84F35">
        <w:rPr>
          <w:rFonts w:ascii="Arial" w:eastAsia="Times New Roman" w:hAnsi="Arial" w:cs="Arial"/>
          <w:sz w:val="24"/>
          <w:szCs w:val="24"/>
          <w:lang w:eastAsia="es-ES"/>
        </w:rPr>
        <w:br/>
        <w:t xml:space="preserve">Le verbe ai réussi n’a donc ni CD ni CI. </w:t>
      </w:r>
    </w:p>
    <w:p w:rsidR="004E703B" w:rsidRDefault="004E703B" w:rsidP="00B84F35">
      <w:pPr>
        <w:spacing w:before="0" w:beforeAutospacing="0" w:after="0" w:afterAutospacing="0"/>
        <w:ind w:left="0" w:firstLine="0"/>
        <w:rPr>
          <w:rFonts w:ascii="Arial" w:eastAsia="Times New Roman" w:hAnsi="Arial" w:cs="Arial"/>
          <w:sz w:val="24"/>
          <w:szCs w:val="24"/>
          <w:lang w:eastAsia="es-ES"/>
        </w:rPr>
      </w:pPr>
    </w:p>
    <w:p w:rsidR="008236AD" w:rsidRPr="008236AD" w:rsidRDefault="008236AD" w:rsidP="00B84F35">
      <w:pPr>
        <w:spacing w:before="0" w:beforeAutospacing="0" w:after="0" w:afterAutospacing="0"/>
        <w:ind w:left="0" w:firstLine="0"/>
        <w:rPr>
          <w:rFonts w:ascii="Arial" w:eastAsia="Times New Roman" w:hAnsi="Arial" w:cs="Arial"/>
          <w:sz w:val="24"/>
          <w:szCs w:val="24"/>
          <w:lang w:eastAsia="es-ES"/>
        </w:rPr>
      </w:pPr>
      <w:r>
        <w:rPr>
          <w:rFonts w:ascii="Arial" w:eastAsia="Times New Roman" w:hAnsi="Arial" w:cs="Arial"/>
          <w:sz w:val="24"/>
          <w:szCs w:val="24"/>
          <w:lang w:eastAsia="es-ES"/>
        </w:rPr>
        <w:lastRenderedPageBreak/>
        <w:t>____________________________________________________________</w:t>
      </w:r>
    </w:p>
    <w:p w:rsidR="00B84F35" w:rsidRPr="00B84F35" w:rsidRDefault="00B84F35" w:rsidP="00B84F35">
      <w:pPr>
        <w:ind w:left="0" w:firstLine="0"/>
        <w:outlineLvl w:val="3"/>
        <w:rPr>
          <w:rFonts w:ascii="Arial" w:eastAsia="Times New Roman" w:hAnsi="Arial" w:cs="Arial"/>
          <w:b/>
          <w:bCs/>
          <w:sz w:val="24"/>
          <w:szCs w:val="24"/>
          <w:lang w:eastAsia="es-ES"/>
        </w:rPr>
      </w:pPr>
      <w:r w:rsidRPr="00B84F35">
        <w:rPr>
          <w:rFonts w:ascii="Arial" w:eastAsia="Times New Roman" w:hAnsi="Arial" w:cs="Arial"/>
          <w:b/>
          <w:bCs/>
          <w:sz w:val="24"/>
          <w:szCs w:val="24"/>
          <w:lang w:eastAsia="es-ES"/>
        </w:rPr>
        <w:t>Pour s’exercer</w:t>
      </w:r>
    </w:p>
    <w:p w:rsidR="00B84F35" w:rsidRPr="00B84F35" w:rsidRDefault="00B84F35" w:rsidP="00B84F35">
      <w:pPr>
        <w:ind w:left="0" w:firstLine="0"/>
        <w:rPr>
          <w:rFonts w:ascii="Arial" w:eastAsia="Times New Roman" w:hAnsi="Arial" w:cs="Arial"/>
          <w:sz w:val="24"/>
          <w:szCs w:val="24"/>
          <w:lang w:eastAsia="es-ES"/>
        </w:rPr>
      </w:pPr>
      <w:r w:rsidRPr="00B84F35">
        <w:rPr>
          <w:rFonts w:ascii="Arial" w:eastAsia="Times New Roman" w:hAnsi="Arial" w:cs="Arial"/>
          <w:sz w:val="24"/>
          <w:szCs w:val="24"/>
          <w:lang w:eastAsia="es-ES"/>
        </w:rPr>
        <w:t xml:space="preserve">Trouvez le complément du verbe et indiquez s’il s’agit d’un complément direct (CD) ou indirect (CI). </w:t>
      </w:r>
    </w:p>
    <w:p w:rsidR="00B84F35" w:rsidRPr="00B84F35" w:rsidRDefault="00B84F35" w:rsidP="00B84F35">
      <w:pPr>
        <w:numPr>
          <w:ilvl w:val="0"/>
          <w:numId w:val="3"/>
        </w:numPr>
        <w:rPr>
          <w:rFonts w:ascii="Arial" w:eastAsia="Times New Roman" w:hAnsi="Arial" w:cs="Arial"/>
          <w:sz w:val="24"/>
          <w:szCs w:val="24"/>
          <w:lang w:eastAsia="es-ES"/>
        </w:rPr>
      </w:pPr>
      <w:r w:rsidRPr="00B84F35">
        <w:rPr>
          <w:rFonts w:ascii="Arial" w:eastAsia="Times New Roman" w:hAnsi="Arial" w:cs="Arial"/>
          <w:sz w:val="24"/>
          <w:szCs w:val="24"/>
          <w:lang w:eastAsia="es-ES"/>
        </w:rPr>
        <w:t>Pierre a aidé Solange à construire une remise.</w:t>
      </w:r>
    </w:p>
    <w:p w:rsidR="00B84F35" w:rsidRPr="00B84F35" w:rsidRDefault="00B84F35" w:rsidP="00B84F35">
      <w:pPr>
        <w:numPr>
          <w:ilvl w:val="0"/>
          <w:numId w:val="3"/>
        </w:numPr>
        <w:rPr>
          <w:rFonts w:ascii="Arial" w:eastAsia="Times New Roman" w:hAnsi="Arial" w:cs="Arial"/>
          <w:sz w:val="24"/>
          <w:szCs w:val="24"/>
          <w:lang w:eastAsia="es-ES"/>
        </w:rPr>
      </w:pPr>
      <w:r w:rsidRPr="00B84F35">
        <w:rPr>
          <w:rFonts w:ascii="Arial" w:eastAsia="Times New Roman" w:hAnsi="Arial" w:cs="Arial"/>
          <w:sz w:val="24"/>
          <w:szCs w:val="24"/>
          <w:lang w:eastAsia="es-ES"/>
        </w:rPr>
        <w:t>Ils ont perdu malgré de grands sacrifices.</w:t>
      </w:r>
    </w:p>
    <w:p w:rsidR="00B84F35" w:rsidRPr="00B84F35" w:rsidRDefault="00B84F35" w:rsidP="00B84F35">
      <w:pPr>
        <w:numPr>
          <w:ilvl w:val="0"/>
          <w:numId w:val="3"/>
        </w:numPr>
        <w:rPr>
          <w:rFonts w:ascii="Arial" w:eastAsia="Times New Roman" w:hAnsi="Arial" w:cs="Arial"/>
          <w:sz w:val="24"/>
          <w:szCs w:val="24"/>
          <w:lang w:eastAsia="es-ES"/>
        </w:rPr>
      </w:pPr>
      <w:r w:rsidRPr="00B84F35">
        <w:rPr>
          <w:rFonts w:ascii="Arial" w:eastAsia="Times New Roman" w:hAnsi="Arial" w:cs="Arial"/>
          <w:sz w:val="24"/>
          <w:szCs w:val="24"/>
          <w:lang w:eastAsia="es-ES"/>
        </w:rPr>
        <w:t xml:space="preserve">La jeune fille enfila son aiguille et se mit à la tâche. </w:t>
      </w:r>
    </w:p>
    <w:p w:rsidR="00B84F35" w:rsidRPr="00B84F35" w:rsidRDefault="00B84F35" w:rsidP="00B84F35">
      <w:pPr>
        <w:numPr>
          <w:ilvl w:val="0"/>
          <w:numId w:val="3"/>
        </w:numPr>
        <w:rPr>
          <w:rFonts w:ascii="Arial" w:eastAsia="Times New Roman" w:hAnsi="Arial" w:cs="Arial"/>
          <w:sz w:val="24"/>
          <w:szCs w:val="24"/>
          <w:lang w:eastAsia="es-ES"/>
        </w:rPr>
      </w:pPr>
      <w:r w:rsidRPr="00B84F35">
        <w:rPr>
          <w:rFonts w:ascii="Arial" w:eastAsia="Times New Roman" w:hAnsi="Arial" w:cs="Arial"/>
          <w:sz w:val="24"/>
          <w:szCs w:val="24"/>
          <w:lang w:eastAsia="es-ES"/>
        </w:rPr>
        <w:t xml:space="preserve">Le vieux mage a révélé ses secrets dans un livre crypté. </w:t>
      </w:r>
    </w:p>
    <w:p w:rsidR="00B84F35" w:rsidRPr="00B84F35" w:rsidRDefault="00B84F35" w:rsidP="00B84F35">
      <w:pPr>
        <w:numPr>
          <w:ilvl w:val="0"/>
          <w:numId w:val="3"/>
        </w:numPr>
        <w:rPr>
          <w:rFonts w:ascii="Arial" w:eastAsia="Times New Roman" w:hAnsi="Arial" w:cs="Arial"/>
          <w:sz w:val="24"/>
          <w:szCs w:val="24"/>
          <w:lang w:eastAsia="es-ES"/>
        </w:rPr>
      </w:pPr>
      <w:r w:rsidRPr="00B84F35">
        <w:rPr>
          <w:rFonts w:ascii="Arial" w:eastAsia="Times New Roman" w:hAnsi="Arial" w:cs="Arial"/>
          <w:sz w:val="24"/>
          <w:szCs w:val="24"/>
          <w:lang w:eastAsia="es-ES"/>
        </w:rPr>
        <w:t>Chaque printemps, je rêve de retourner en Europe.</w:t>
      </w:r>
    </w:p>
    <w:p w:rsidR="00B84F35" w:rsidRPr="00B84F35" w:rsidRDefault="00B84F35" w:rsidP="00B84F35">
      <w:pPr>
        <w:ind w:left="0" w:firstLine="0"/>
        <w:outlineLvl w:val="3"/>
        <w:rPr>
          <w:rFonts w:ascii="Arial" w:eastAsia="Times New Roman" w:hAnsi="Arial" w:cs="Arial"/>
          <w:b/>
          <w:bCs/>
          <w:sz w:val="24"/>
          <w:szCs w:val="24"/>
          <w:lang w:eastAsia="es-ES"/>
        </w:rPr>
      </w:pPr>
      <w:r w:rsidRPr="00B84F35">
        <w:rPr>
          <w:rFonts w:ascii="Arial" w:eastAsia="Times New Roman" w:hAnsi="Arial" w:cs="Arial"/>
          <w:b/>
          <w:bCs/>
          <w:sz w:val="24"/>
          <w:szCs w:val="24"/>
          <w:lang w:eastAsia="es-ES"/>
        </w:rPr>
        <w:t>Réponses</w:t>
      </w:r>
    </w:p>
    <w:p w:rsidR="00B84F35" w:rsidRPr="00B84F35" w:rsidRDefault="00B84F35" w:rsidP="00B84F35">
      <w:pPr>
        <w:numPr>
          <w:ilvl w:val="0"/>
          <w:numId w:val="4"/>
        </w:numPr>
        <w:rPr>
          <w:rFonts w:ascii="Arial" w:eastAsia="Times New Roman" w:hAnsi="Arial" w:cs="Arial"/>
          <w:sz w:val="24"/>
          <w:szCs w:val="24"/>
          <w:lang w:eastAsia="es-ES"/>
        </w:rPr>
      </w:pPr>
      <w:r w:rsidRPr="00B84F35">
        <w:rPr>
          <w:rFonts w:ascii="Arial" w:eastAsia="Times New Roman" w:hAnsi="Arial" w:cs="Arial"/>
          <w:sz w:val="24"/>
          <w:szCs w:val="24"/>
          <w:lang w:eastAsia="es-ES"/>
        </w:rPr>
        <w:t xml:space="preserve">Pierre a aidé </w:t>
      </w:r>
      <w:r w:rsidRPr="008236AD">
        <w:rPr>
          <w:rFonts w:ascii="Arial" w:eastAsia="Times New Roman" w:hAnsi="Arial" w:cs="Arial"/>
          <w:b/>
          <w:bCs/>
          <w:sz w:val="24"/>
          <w:szCs w:val="24"/>
          <w:lang w:eastAsia="es-ES"/>
        </w:rPr>
        <w:t>qui?</w:t>
      </w:r>
      <w:r w:rsidRPr="00B84F35">
        <w:rPr>
          <w:rFonts w:ascii="Arial" w:eastAsia="Times New Roman" w:hAnsi="Arial" w:cs="Arial"/>
          <w:sz w:val="24"/>
          <w:szCs w:val="24"/>
          <w:lang w:eastAsia="es-ES"/>
        </w:rPr>
        <w:t xml:space="preserve"> Solange (CD</w:t>
      </w:r>
      <w:proofErr w:type="gramStart"/>
      <w:r w:rsidRPr="00B84F35">
        <w:rPr>
          <w:rFonts w:ascii="Arial" w:eastAsia="Times New Roman" w:hAnsi="Arial" w:cs="Arial"/>
          <w:sz w:val="24"/>
          <w:szCs w:val="24"/>
          <w:lang w:eastAsia="es-ES"/>
        </w:rPr>
        <w:t>)</w:t>
      </w:r>
      <w:proofErr w:type="gramEnd"/>
      <w:r w:rsidRPr="00B84F35">
        <w:rPr>
          <w:rFonts w:ascii="Arial" w:eastAsia="Times New Roman" w:hAnsi="Arial" w:cs="Arial"/>
          <w:sz w:val="24"/>
          <w:szCs w:val="24"/>
          <w:lang w:eastAsia="es-ES"/>
        </w:rPr>
        <w:br/>
        <w:t xml:space="preserve">Pierre a aidé </w:t>
      </w:r>
      <w:r w:rsidRPr="008236AD">
        <w:rPr>
          <w:rFonts w:ascii="Arial" w:eastAsia="Times New Roman" w:hAnsi="Arial" w:cs="Arial"/>
          <w:b/>
          <w:bCs/>
          <w:sz w:val="24"/>
          <w:szCs w:val="24"/>
          <w:lang w:eastAsia="es-ES"/>
        </w:rPr>
        <w:t>à quoi?</w:t>
      </w:r>
      <w:r w:rsidRPr="00B84F35">
        <w:rPr>
          <w:rFonts w:ascii="Arial" w:eastAsia="Times New Roman" w:hAnsi="Arial" w:cs="Arial"/>
          <w:sz w:val="24"/>
          <w:szCs w:val="24"/>
          <w:lang w:eastAsia="es-ES"/>
        </w:rPr>
        <w:t xml:space="preserve"> à construire une remise (CI) </w:t>
      </w:r>
    </w:p>
    <w:p w:rsidR="00B84F35" w:rsidRPr="00B84F35" w:rsidRDefault="00B84F35" w:rsidP="00B84F35">
      <w:pPr>
        <w:numPr>
          <w:ilvl w:val="0"/>
          <w:numId w:val="4"/>
        </w:numPr>
        <w:rPr>
          <w:rFonts w:ascii="Arial" w:eastAsia="Times New Roman" w:hAnsi="Arial" w:cs="Arial"/>
          <w:sz w:val="24"/>
          <w:szCs w:val="24"/>
          <w:lang w:eastAsia="es-ES"/>
        </w:rPr>
      </w:pPr>
      <w:r w:rsidRPr="00B84F35">
        <w:rPr>
          <w:rFonts w:ascii="Arial" w:eastAsia="Times New Roman" w:hAnsi="Arial" w:cs="Arial"/>
          <w:sz w:val="24"/>
          <w:szCs w:val="24"/>
          <w:lang w:eastAsia="es-ES"/>
        </w:rPr>
        <w:t xml:space="preserve">Ils ont perdu </w:t>
      </w:r>
      <w:r w:rsidRPr="008236AD">
        <w:rPr>
          <w:rFonts w:ascii="Arial" w:eastAsia="Times New Roman" w:hAnsi="Arial" w:cs="Arial"/>
          <w:b/>
          <w:bCs/>
          <w:sz w:val="24"/>
          <w:szCs w:val="24"/>
          <w:lang w:eastAsia="es-ES"/>
        </w:rPr>
        <w:t>quoi?</w:t>
      </w:r>
      <w:r w:rsidRPr="00B84F35">
        <w:rPr>
          <w:rFonts w:ascii="Arial" w:eastAsia="Times New Roman" w:hAnsi="Arial" w:cs="Arial"/>
          <w:sz w:val="24"/>
          <w:szCs w:val="24"/>
          <w:lang w:eastAsia="es-ES"/>
        </w:rPr>
        <w:t xml:space="preserve"> aucune réponse</w:t>
      </w:r>
      <w:r w:rsidRPr="00B84F35">
        <w:rPr>
          <w:rFonts w:ascii="Arial" w:eastAsia="Times New Roman" w:hAnsi="Arial" w:cs="Arial"/>
          <w:sz w:val="24"/>
          <w:szCs w:val="24"/>
          <w:lang w:eastAsia="es-ES"/>
        </w:rPr>
        <w:br/>
        <w:t xml:space="preserve">Ils ont perdu </w:t>
      </w:r>
      <w:r w:rsidRPr="008236AD">
        <w:rPr>
          <w:rFonts w:ascii="Arial" w:eastAsia="Times New Roman" w:hAnsi="Arial" w:cs="Arial"/>
          <w:b/>
          <w:bCs/>
          <w:sz w:val="24"/>
          <w:szCs w:val="24"/>
          <w:lang w:eastAsia="es-ES"/>
        </w:rPr>
        <w:t>à quoi?</w:t>
      </w:r>
      <w:r w:rsidRPr="00B84F35">
        <w:rPr>
          <w:rFonts w:ascii="Arial" w:eastAsia="Times New Roman" w:hAnsi="Arial" w:cs="Arial"/>
          <w:sz w:val="24"/>
          <w:szCs w:val="24"/>
          <w:lang w:eastAsia="es-ES"/>
        </w:rPr>
        <w:t xml:space="preserve"> aucune réponse</w:t>
      </w:r>
      <w:r w:rsidRPr="00B84F35">
        <w:rPr>
          <w:rFonts w:ascii="Arial" w:eastAsia="Times New Roman" w:hAnsi="Arial" w:cs="Arial"/>
          <w:sz w:val="24"/>
          <w:szCs w:val="24"/>
          <w:lang w:eastAsia="es-ES"/>
        </w:rPr>
        <w:br/>
        <w:t xml:space="preserve">Aucun complément </w:t>
      </w:r>
    </w:p>
    <w:p w:rsidR="00B84F35" w:rsidRPr="00B84F35" w:rsidRDefault="00B84F35" w:rsidP="00B84F35">
      <w:pPr>
        <w:numPr>
          <w:ilvl w:val="0"/>
          <w:numId w:val="4"/>
        </w:numPr>
        <w:rPr>
          <w:rFonts w:ascii="Arial" w:eastAsia="Times New Roman" w:hAnsi="Arial" w:cs="Arial"/>
          <w:sz w:val="24"/>
          <w:szCs w:val="24"/>
          <w:lang w:eastAsia="es-ES"/>
        </w:rPr>
      </w:pPr>
      <w:r w:rsidRPr="00B84F35">
        <w:rPr>
          <w:rFonts w:ascii="Arial" w:eastAsia="Times New Roman" w:hAnsi="Arial" w:cs="Arial"/>
          <w:sz w:val="24"/>
          <w:szCs w:val="24"/>
          <w:lang w:eastAsia="es-ES"/>
        </w:rPr>
        <w:t xml:space="preserve">La jeune fille enfila </w:t>
      </w:r>
      <w:r w:rsidRPr="008236AD">
        <w:rPr>
          <w:rFonts w:ascii="Arial" w:eastAsia="Times New Roman" w:hAnsi="Arial" w:cs="Arial"/>
          <w:b/>
          <w:bCs/>
          <w:sz w:val="24"/>
          <w:szCs w:val="24"/>
          <w:lang w:eastAsia="es-ES"/>
        </w:rPr>
        <w:t>quoi?</w:t>
      </w:r>
      <w:r w:rsidRPr="00B84F35">
        <w:rPr>
          <w:rFonts w:ascii="Arial" w:eastAsia="Times New Roman" w:hAnsi="Arial" w:cs="Arial"/>
          <w:sz w:val="24"/>
          <w:szCs w:val="24"/>
          <w:lang w:eastAsia="es-ES"/>
        </w:rPr>
        <w:t xml:space="preserve"> son aiguille (CD)</w:t>
      </w:r>
    </w:p>
    <w:p w:rsidR="00B84F35" w:rsidRPr="00B84F35" w:rsidRDefault="00B84F35" w:rsidP="00B84F35">
      <w:pPr>
        <w:numPr>
          <w:ilvl w:val="0"/>
          <w:numId w:val="4"/>
        </w:numPr>
        <w:rPr>
          <w:rFonts w:ascii="Arial" w:eastAsia="Times New Roman" w:hAnsi="Arial" w:cs="Arial"/>
          <w:sz w:val="24"/>
          <w:szCs w:val="24"/>
          <w:lang w:eastAsia="es-ES"/>
        </w:rPr>
      </w:pPr>
      <w:r w:rsidRPr="00B84F35">
        <w:rPr>
          <w:rFonts w:ascii="Arial" w:eastAsia="Times New Roman" w:hAnsi="Arial" w:cs="Arial"/>
          <w:sz w:val="24"/>
          <w:szCs w:val="24"/>
          <w:lang w:eastAsia="es-ES"/>
        </w:rPr>
        <w:t xml:space="preserve">Le vieux mage a révélé </w:t>
      </w:r>
      <w:r w:rsidRPr="008236AD">
        <w:rPr>
          <w:rFonts w:ascii="Arial" w:eastAsia="Times New Roman" w:hAnsi="Arial" w:cs="Arial"/>
          <w:b/>
          <w:bCs/>
          <w:sz w:val="24"/>
          <w:szCs w:val="24"/>
          <w:lang w:eastAsia="es-ES"/>
        </w:rPr>
        <w:t>quoi?</w:t>
      </w:r>
      <w:r w:rsidRPr="00B84F35">
        <w:rPr>
          <w:rFonts w:ascii="Arial" w:eastAsia="Times New Roman" w:hAnsi="Arial" w:cs="Arial"/>
          <w:sz w:val="24"/>
          <w:szCs w:val="24"/>
          <w:lang w:eastAsia="es-ES"/>
        </w:rPr>
        <w:t xml:space="preserve"> ses secrets (CD)</w:t>
      </w:r>
    </w:p>
    <w:p w:rsidR="00B84F35" w:rsidRPr="00B84F35" w:rsidRDefault="00475875" w:rsidP="00B84F35">
      <w:pPr>
        <w:numPr>
          <w:ilvl w:val="0"/>
          <w:numId w:val="4"/>
        </w:numPr>
        <w:rPr>
          <w:rFonts w:ascii="Arial" w:eastAsia="Times New Roman" w:hAnsi="Arial" w:cs="Arial"/>
          <w:sz w:val="24"/>
          <w:szCs w:val="24"/>
          <w:lang w:eastAsia="es-ES"/>
        </w:rPr>
      </w:pPr>
      <w:r>
        <w:rPr>
          <w:rFonts w:ascii="Arial" w:eastAsia="Times New Roman" w:hAnsi="Arial" w:cs="Arial"/>
          <w:sz w:val="24"/>
          <w:szCs w:val="24"/>
          <w:lang w:eastAsia="es-ES"/>
        </w:rPr>
        <w:t>J</w:t>
      </w:r>
      <w:r w:rsidR="00B84F35" w:rsidRPr="00B84F35">
        <w:rPr>
          <w:rFonts w:ascii="Arial" w:eastAsia="Times New Roman" w:hAnsi="Arial" w:cs="Arial"/>
          <w:sz w:val="24"/>
          <w:szCs w:val="24"/>
          <w:lang w:eastAsia="es-ES"/>
        </w:rPr>
        <w:t xml:space="preserve">e rêve </w:t>
      </w:r>
      <w:r w:rsidR="00B84F35" w:rsidRPr="008236AD">
        <w:rPr>
          <w:rFonts w:ascii="Arial" w:eastAsia="Times New Roman" w:hAnsi="Arial" w:cs="Arial"/>
          <w:b/>
          <w:bCs/>
          <w:sz w:val="24"/>
          <w:szCs w:val="24"/>
          <w:lang w:eastAsia="es-ES"/>
        </w:rPr>
        <w:t>de quoi?</w:t>
      </w:r>
      <w:r w:rsidR="00B84F35" w:rsidRPr="00B84F35">
        <w:rPr>
          <w:rFonts w:ascii="Arial" w:eastAsia="Times New Roman" w:hAnsi="Arial" w:cs="Arial"/>
          <w:sz w:val="24"/>
          <w:szCs w:val="24"/>
          <w:lang w:eastAsia="es-ES"/>
        </w:rPr>
        <w:t xml:space="preserve"> de retourner en Europe(CI)</w:t>
      </w:r>
    </w:p>
    <w:p w:rsidR="00045FCD" w:rsidRPr="008236AD" w:rsidRDefault="00313752">
      <w:pPr>
        <w:rPr>
          <w:rFonts w:ascii="Arial" w:hAnsi="Arial" w:cs="Arial"/>
          <w:sz w:val="24"/>
          <w:szCs w:val="24"/>
        </w:rPr>
      </w:pPr>
    </w:p>
    <w:sectPr w:rsidR="00045FCD" w:rsidRPr="008236AD" w:rsidSect="00052B6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695FB9"/>
    <w:multiLevelType w:val="multilevel"/>
    <w:tmpl w:val="F8685F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D006E98"/>
    <w:multiLevelType w:val="multilevel"/>
    <w:tmpl w:val="BDDE5E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A9B4FA3"/>
    <w:multiLevelType w:val="multilevel"/>
    <w:tmpl w:val="B29A72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D817F5A"/>
    <w:multiLevelType w:val="multilevel"/>
    <w:tmpl w:val="0214F1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4F35"/>
    <w:rsid w:val="00052B63"/>
    <w:rsid w:val="0006197A"/>
    <w:rsid w:val="0008504C"/>
    <w:rsid w:val="000938B1"/>
    <w:rsid w:val="000D05B9"/>
    <w:rsid w:val="0010704C"/>
    <w:rsid w:val="0012181E"/>
    <w:rsid w:val="001F1D1D"/>
    <w:rsid w:val="001F57A1"/>
    <w:rsid w:val="00225244"/>
    <w:rsid w:val="002F1505"/>
    <w:rsid w:val="002F7F58"/>
    <w:rsid w:val="00313752"/>
    <w:rsid w:val="00381F62"/>
    <w:rsid w:val="003B6126"/>
    <w:rsid w:val="003E5EA7"/>
    <w:rsid w:val="003F0EAF"/>
    <w:rsid w:val="003F5857"/>
    <w:rsid w:val="00400015"/>
    <w:rsid w:val="00415521"/>
    <w:rsid w:val="00427B94"/>
    <w:rsid w:val="00475875"/>
    <w:rsid w:val="004E703B"/>
    <w:rsid w:val="004F2C1C"/>
    <w:rsid w:val="00500C73"/>
    <w:rsid w:val="00515256"/>
    <w:rsid w:val="00576062"/>
    <w:rsid w:val="00587DE4"/>
    <w:rsid w:val="005A6ACC"/>
    <w:rsid w:val="005C5CBD"/>
    <w:rsid w:val="005F1BCA"/>
    <w:rsid w:val="006672DA"/>
    <w:rsid w:val="006C761C"/>
    <w:rsid w:val="0070158F"/>
    <w:rsid w:val="00764630"/>
    <w:rsid w:val="007B75A9"/>
    <w:rsid w:val="00822272"/>
    <w:rsid w:val="008236AD"/>
    <w:rsid w:val="00863046"/>
    <w:rsid w:val="008C29D2"/>
    <w:rsid w:val="008D02E9"/>
    <w:rsid w:val="008D0F42"/>
    <w:rsid w:val="008E203A"/>
    <w:rsid w:val="00905D05"/>
    <w:rsid w:val="009178E4"/>
    <w:rsid w:val="009B6493"/>
    <w:rsid w:val="00A134B8"/>
    <w:rsid w:val="00A70640"/>
    <w:rsid w:val="00B15297"/>
    <w:rsid w:val="00B15370"/>
    <w:rsid w:val="00B568FE"/>
    <w:rsid w:val="00B84F35"/>
    <w:rsid w:val="00BA54FF"/>
    <w:rsid w:val="00BE51B5"/>
    <w:rsid w:val="00C00267"/>
    <w:rsid w:val="00C06FEE"/>
    <w:rsid w:val="00C245F8"/>
    <w:rsid w:val="00C50060"/>
    <w:rsid w:val="00CC6234"/>
    <w:rsid w:val="00D00EC6"/>
    <w:rsid w:val="00D2311D"/>
    <w:rsid w:val="00D602D4"/>
    <w:rsid w:val="00D75C8F"/>
    <w:rsid w:val="00E03501"/>
    <w:rsid w:val="00E572D9"/>
    <w:rsid w:val="00E752D1"/>
    <w:rsid w:val="00E94B1A"/>
    <w:rsid w:val="00EC6C7C"/>
    <w:rsid w:val="00F21FFE"/>
    <w:rsid w:val="00F41764"/>
    <w:rsid w:val="00F83AFD"/>
    <w:rsid w:val="00F9216B"/>
    <w:rsid w:val="00FB5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before="100" w:beforeAutospacing="1" w:after="100" w:afterAutospacing="1"/>
        <w:ind w:left="-340" w:firstLine="73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2B63"/>
    <w:rPr>
      <w:lang w:val="fr-FR"/>
    </w:rPr>
  </w:style>
  <w:style w:type="paragraph" w:styleId="Ttulo1">
    <w:name w:val="heading 1"/>
    <w:basedOn w:val="Normal"/>
    <w:link w:val="Ttulo1Car"/>
    <w:uiPriority w:val="9"/>
    <w:qFormat/>
    <w:rsid w:val="00B84F35"/>
    <w:pPr>
      <w:ind w:left="0" w:firstLine="0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es-ES" w:eastAsia="es-ES"/>
    </w:rPr>
  </w:style>
  <w:style w:type="paragraph" w:styleId="Ttulo3">
    <w:name w:val="heading 3"/>
    <w:basedOn w:val="Normal"/>
    <w:link w:val="Ttulo3Car"/>
    <w:uiPriority w:val="9"/>
    <w:qFormat/>
    <w:rsid w:val="00B84F35"/>
    <w:pPr>
      <w:ind w:left="0" w:firstLine="0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s-ES" w:eastAsia="es-ES"/>
    </w:rPr>
  </w:style>
  <w:style w:type="paragraph" w:styleId="Ttulo4">
    <w:name w:val="heading 4"/>
    <w:basedOn w:val="Normal"/>
    <w:link w:val="Ttulo4Car"/>
    <w:uiPriority w:val="9"/>
    <w:qFormat/>
    <w:rsid w:val="00B84F35"/>
    <w:pPr>
      <w:ind w:left="0" w:firstLine="0"/>
      <w:outlineLvl w:val="3"/>
    </w:pPr>
    <w:rPr>
      <w:rFonts w:ascii="Times New Roman" w:eastAsia="Times New Roman" w:hAnsi="Times New Roman" w:cs="Times New Roman"/>
      <w:b/>
      <w:bCs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B84F35"/>
    <w:rPr>
      <w:rFonts w:ascii="Times New Roman" w:eastAsia="Times New Roman" w:hAnsi="Times New Roman" w:cs="Times New Roman"/>
      <w:b/>
      <w:bCs/>
      <w:kern w:val="36"/>
      <w:sz w:val="48"/>
      <w:szCs w:val="48"/>
      <w:lang w:eastAsia="es-ES"/>
    </w:rPr>
  </w:style>
  <w:style w:type="character" w:customStyle="1" w:styleId="Ttulo3Car">
    <w:name w:val="Título 3 Car"/>
    <w:basedOn w:val="Fuentedeprrafopredeter"/>
    <w:link w:val="Ttulo3"/>
    <w:uiPriority w:val="9"/>
    <w:rsid w:val="00B84F35"/>
    <w:rPr>
      <w:rFonts w:ascii="Times New Roman" w:eastAsia="Times New Roman" w:hAnsi="Times New Roman" w:cs="Times New Roman"/>
      <w:b/>
      <w:bCs/>
      <w:sz w:val="27"/>
      <w:szCs w:val="27"/>
      <w:lang w:eastAsia="es-ES"/>
    </w:rPr>
  </w:style>
  <w:style w:type="character" w:customStyle="1" w:styleId="Ttulo4Car">
    <w:name w:val="Título 4 Car"/>
    <w:basedOn w:val="Fuentedeprrafopredeter"/>
    <w:link w:val="Ttulo4"/>
    <w:uiPriority w:val="9"/>
    <w:rsid w:val="00B84F35"/>
    <w:rPr>
      <w:rFonts w:ascii="Times New Roman" w:eastAsia="Times New Roman" w:hAnsi="Times New Roman" w:cs="Times New Roman"/>
      <w:b/>
      <w:bCs/>
      <w:sz w:val="24"/>
      <w:szCs w:val="24"/>
      <w:lang w:eastAsia="es-ES"/>
    </w:rPr>
  </w:style>
  <w:style w:type="paragraph" w:styleId="NormalWeb">
    <w:name w:val="Normal (Web)"/>
    <w:basedOn w:val="Normal"/>
    <w:uiPriority w:val="99"/>
    <w:unhideWhenUsed/>
    <w:rsid w:val="00B84F35"/>
    <w:pPr>
      <w:ind w:left="0" w:firstLine="0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Hipervnculo">
    <w:name w:val="Hyperlink"/>
    <w:basedOn w:val="Fuentedeprrafopredeter"/>
    <w:uiPriority w:val="99"/>
    <w:semiHidden/>
    <w:unhideWhenUsed/>
    <w:rsid w:val="00B84F35"/>
    <w:rPr>
      <w:color w:val="0000FF"/>
      <w:u w:val="single"/>
    </w:rPr>
  </w:style>
  <w:style w:type="character" w:styleId="Textoennegrita">
    <w:name w:val="Strong"/>
    <w:basedOn w:val="Fuentedeprrafopredeter"/>
    <w:uiPriority w:val="22"/>
    <w:qFormat/>
    <w:rsid w:val="00B84F35"/>
    <w:rPr>
      <w:b/>
      <w:b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84F35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84F35"/>
    <w:rPr>
      <w:rFonts w:ascii="Tahoma" w:hAnsi="Tahoma" w:cs="Tahoma"/>
      <w:sz w:val="16"/>
      <w:szCs w:val="16"/>
      <w:lang w:val="fr-FR"/>
    </w:rPr>
  </w:style>
  <w:style w:type="table" w:styleId="Tablaconcuadrcula">
    <w:name w:val="Table Grid"/>
    <w:basedOn w:val="Tablanormal"/>
    <w:uiPriority w:val="59"/>
    <w:rsid w:val="00EC6C7C"/>
    <w:pPr>
      <w:spacing w:before="0"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before="100" w:beforeAutospacing="1" w:after="100" w:afterAutospacing="1"/>
        <w:ind w:left="-340" w:firstLine="73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2B63"/>
    <w:rPr>
      <w:lang w:val="fr-FR"/>
    </w:rPr>
  </w:style>
  <w:style w:type="paragraph" w:styleId="Ttulo1">
    <w:name w:val="heading 1"/>
    <w:basedOn w:val="Normal"/>
    <w:link w:val="Ttulo1Car"/>
    <w:uiPriority w:val="9"/>
    <w:qFormat/>
    <w:rsid w:val="00B84F35"/>
    <w:pPr>
      <w:ind w:left="0" w:firstLine="0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es-ES" w:eastAsia="es-ES"/>
    </w:rPr>
  </w:style>
  <w:style w:type="paragraph" w:styleId="Ttulo3">
    <w:name w:val="heading 3"/>
    <w:basedOn w:val="Normal"/>
    <w:link w:val="Ttulo3Car"/>
    <w:uiPriority w:val="9"/>
    <w:qFormat/>
    <w:rsid w:val="00B84F35"/>
    <w:pPr>
      <w:ind w:left="0" w:firstLine="0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s-ES" w:eastAsia="es-ES"/>
    </w:rPr>
  </w:style>
  <w:style w:type="paragraph" w:styleId="Ttulo4">
    <w:name w:val="heading 4"/>
    <w:basedOn w:val="Normal"/>
    <w:link w:val="Ttulo4Car"/>
    <w:uiPriority w:val="9"/>
    <w:qFormat/>
    <w:rsid w:val="00B84F35"/>
    <w:pPr>
      <w:ind w:left="0" w:firstLine="0"/>
      <w:outlineLvl w:val="3"/>
    </w:pPr>
    <w:rPr>
      <w:rFonts w:ascii="Times New Roman" w:eastAsia="Times New Roman" w:hAnsi="Times New Roman" w:cs="Times New Roman"/>
      <w:b/>
      <w:bCs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B84F35"/>
    <w:rPr>
      <w:rFonts w:ascii="Times New Roman" w:eastAsia="Times New Roman" w:hAnsi="Times New Roman" w:cs="Times New Roman"/>
      <w:b/>
      <w:bCs/>
      <w:kern w:val="36"/>
      <w:sz w:val="48"/>
      <w:szCs w:val="48"/>
      <w:lang w:eastAsia="es-ES"/>
    </w:rPr>
  </w:style>
  <w:style w:type="character" w:customStyle="1" w:styleId="Ttulo3Car">
    <w:name w:val="Título 3 Car"/>
    <w:basedOn w:val="Fuentedeprrafopredeter"/>
    <w:link w:val="Ttulo3"/>
    <w:uiPriority w:val="9"/>
    <w:rsid w:val="00B84F35"/>
    <w:rPr>
      <w:rFonts w:ascii="Times New Roman" w:eastAsia="Times New Roman" w:hAnsi="Times New Roman" w:cs="Times New Roman"/>
      <w:b/>
      <w:bCs/>
      <w:sz w:val="27"/>
      <w:szCs w:val="27"/>
      <w:lang w:eastAsia="es-ES"/>
    </w:rPr>
  </w:style>
  <w:style w:type="character" w:customStyle="1" w:styleId="Ttulo4Car">
    <w:name w:val="Título 4 Car"/>
    <w:basedOn w:val="Fuentedeprrafopredeter"/>
    <w:link w:val="Ttulo4"/>
    <w:uiPriority w:val="9"/>
    <w:rsid w:val="00B84F35"/>
    <w:rPr>
      <w:rFonts w:ascii="Times New Roman" w:eastAsia="Times New Roman" w:hAnsi="Times New Roman" w:cs="Times New Roman"/>
      <w:b/>
      <w:bCs/>
      <w:sz w:val="24"/>
      <w:szCs w:val="24"/>
      <w:lang w:eastAsia="es-ES"/>
    </w:rPr>
  </w:style>
  <w:style w:type="paragraph" w:styleId="NormalWeb">
    <w:name w:val="Normal (Web)"/>
    <w:basedOn w:val="Normal"/>
    <w:uiPriority w:val="99"/>
    <w:unhideWhenUsed/>
    <w:rsid w:val="00B84F35"/>
    <w:pPr>
      <w:ind w:left="0" w:firstLine="0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Hipervnculo">
    <w:name w:val="Hyperlink"/>
    <w:basedOn w:val="Fuentedeprrafopredeter"/>
    <w:uiPriority w:val="99"/>
    <w:semiHidden/>
    <w:unhideWhenUsed/>
    <w:rsid w:val="00B84F35"/>
    <w:rPr>
      <w:color w:val="0000FF"/>
      <w:u w:val="single"/>
    </w:rPr>
  </w:style>
  <w:style w:type="character" w:styleId="Textoennegrita">
    <w:name w:val="Strong"/>
    <w:basedOn w:val="Fuentedeprrafopredeter"/>
    <w:uiPriority w:val="22"/>
    <w:qFormat/>
    <w:rsid w:val="00B84F35"/>
    <w:rPr>
      <w:b/>
      <w:b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84F35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84F35"/>
    <w:rPr>
      <w:rFonts w:ascii="Tahoma" w:hAnsi="Tahoma" w:cs="Tahoma"/>
      <w:sz w:val="16"/>
      <w:szCs w:val="16"/>
      <w:lang w:val="fr-FR"/>
    </w:rPr>
  </w:style>
  <w:style w:type="table" w:styleId="Tablaconcuadrcula">
    <w:name w:val="Table Grid"/>
    <w:basedOn w:val="Tablanormal"/>
    <w:uiPriority w:val="59"/>
    <w:rsid w:val="00EC6C7C"/>
    <w:pPr>
      <w:spacing w:before="0"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10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40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09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6107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0040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3334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48698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97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73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8364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650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3233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49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2834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108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473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757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8073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1627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003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739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1308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906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3886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20158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19475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751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96555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6294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0225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516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660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381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3565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12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3326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718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878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553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2265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9034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8135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97831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80994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343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1287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6986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370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7101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8335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7664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843</Words>
  <Characters>4639</Characters>
  <Application>Microsoft Office Word</Application>
  <DocSecurity>0</DocSecurity>
  <Lines>38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RevolucionUnattended</Company>
  <LinksUpToDate>false</LinksUpToDate>
  <CharactersWithSpaces>5472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2</cp:revision>
  <cp:lastPrinted>2011-04-12T13:29:00Z</cp:lastPrinted>
  <dcterms:created xsi:type="dcterms:W3CDTF">2011-07-21T09:51:00Z</dcterms:created>
  <dcterms:modified xsi:type="dcterms:W3CDTF">2011-07-21T09:51:00Z</dcterms:modified>
</cp:coreProperties>
</file>